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77777777" w:rsidR="00D82C18" w:rsidRPr="00D82C18" w:rsidRDefault="00D82C18">
      <w:pPr>
        <w:rPr>
          <w:rFonts w:ascii="Verdana" w:hAnsi="Verdana"/>
        </w:rPr>
      </w:pPr>
    </w:p>
    <w:p w14:paraId="46E409F7" w14:textId="4316EFD3" w:rsidR="00130E07" w:rsidRPr="00752412" w:rsidRDefault="001A5505" w:rsidP="00130E07">
      <w:pPr>
        <w:rPr>
          <w:rFonts w:ascii="Verdana" w:hAnsi="Verdana"/>
          <w:sz w:val="28"/>
          <w:szCs w:val="28"/>
          <w:lang w:val="es-ES"/>
        </w:rPr>
      </w:pPr>
      <w:r w:rsidRPr="00752412">
        <w:rPr>
          <w:rFonts w:ascii="Verdana" w:hAnsi="Verdana"/>
          <w:sz w:val="28"/>
          <w:szCs w:val="28"/>
          <w:lang w:val="es-ES"/>
        </w:rPr>
        <w:t>Lección</w:t>
      </w:r>
      <w:r w:rsidR="00D82C18" w:rsidRPr="00752412">
        <w:rPr>
          <w:rFonts w:ascii="Verdana" w:hAnsi="Verdana"/>
          <w:sz w:val="28"/>
          <w:szCs w:val="28"/>
          <w:lang w:val="es-ES"/>
        </w:rPr>
        <w:t xml:space="preserve"> </w:t>
      </w:r>
      <w:r w:rsidR="00130E07" w:rsidRPr="00752412">
        <w:rPr>
          <w:rFonts w:ascii="Verdana" w:hAnsi="Verdana"/>
          <w:sz w:val="28"/>
          <w:szCs w:val="28"/>
          <w:lang w:val="es-ES"/>
        </w:rPr>
        <w:t>1.1.5</w:t>
      </w:r>
      <w:r w:rsidR="00D82C18" w:rsidRPr="00752412">
        <w:rPr>
          <w:rFonts w:ascii="Verdana" w:hAnsi="Verdana"/>
          <w:sz w:val="28"/>
          <w:szCs w:val="28"/>
          <w:lang w:val="es-ES"/>
        </w:rPr>
        <w:t xml:space="preserve"> </w:t>
      </w:r>
    </w:p>
    <w:p w14:paraId="6857C56D" w14:textId="604C96CC" w:rsidR="00D82C18" w:rsidRPr="00752412" w:rsidRDefault="001A5505" w:rsidP="00130E07">
      <w:pPr>
        <w:rPr>
          <w:rFonts w:ascii="Verdana" w:hAnsi="Verdana"/>
          <w:sz w:val="22"/>
          <w:szCs w:val="22"/>
          <w:lang w:val="es-ES"/>
        </w:rPr>
      </w:pPr>
      <w:r w:rsidRPr="00752412">
        <w:rPr>
          <w:rFonts w:ascii="Verdana" w:hAnsi="Verdana"/>
          <w:sz w:val="28"/>
          <w:szCs w:val="28"/>
          <w:lang w:val="es-ES"/>
        </w:rPr>
        <w:t>Competencias de capacitación</w:t>
      </w:r>
      <w:r w:rsidR="00130E07" w:rsidRPr="00752412">
        <w:rPr>
          <w:rFonts w:ascii="Verdana" w:hAnsi="Verdana"/>
          <w:sz w:val="28"/>
          <w:szCs w:val="28"/>
          <w:lang w:val="es-ES"/>
        </w:rPr>
        <w:t xml:space="preserve"> </w:t>
      </w:r>
      <w:r w:rsidRPr="00752412">
        <w:rPr>
          <w:rFonts w:ascii="Verdana" w:hAnsi="Verdana"/>
          <w:sz w:val="28"/>
          <w:szCs w:val="28"/>
          <w:lang w:val="es-ES"/>
        </w:rPr>
        <w:t>–</w:t>
      </w:r>
      <w:r w:rsidR="00130E07" w:rsidRPr="00752412">
        <w:rPr>
          <w:rFonts w:ascii="Verdana" w:hAnsi="Verdana"/>
          <w:sz w:val="28"/>
          <w:szCs w:val="28"/>
          <w:lang w:val="es-ES"/>
        </w:rPr>
        <w:t xml:space="preserve"> </w:t>
      </w:r>
      <w:r w:rsidRPr="00752412">
        <w:rPr>
          <w:rFonts w:ascii="Verdana" w:hAnsi="Verdana"/>
          <w:sz w:val="28"/>
          <w:szCs w:val="28"/>
          <w:lang w:val="es-ES"/>
        </w:rPr>
        <w:t>Opiniones del Presentador Bueno o Presentador Deficiente</w:t>
      </w:r>
      <w:r w:rsidR="00130E07" w:rsidRPr="00752412">
        <w:rPr>
          <w:rFonts w:ascii="Verdana" w:hAnsi="Verdana"/>
          <w:sz w:val="28"/>
          <w:szCs w:val="28"/>
          <w:lang w:val="es-ES"/>
        </w:rPr>
        <w:t xml:space="preserve"> </w:t>
      </w:r>
    </w:p>
    <w:p w14:paraId="0A3DD02D" w14:textId="77777777" w:rsidR="00D82C18" w:rsidRPr="00752412" w:rsidRDefault="00D82C18">
      <w:pPr>
        <w:rPr>
          <w:rFonts w:ascii="Verdana" w:hAnsi="Verdana"/>
          <w:lang w:val="es-ES"/>
        </w:rPr>
      </w:pPr>
    </w:p>
    <w:tbl>
      <w:tblPr>
        <w:tblStyle w:val="TabelacomGrelha"/>
        <w:tblW w:w="0" w:type="auto"/>
        <w:tblLook w:val="04A0" w:firstRow="1" w:lastRow="0" w:firstColumn="1" w:lastColumn="0" w:noHBand="0" w:noVBand="1"/>
      </w:tblPr>
      <w:tblGrid>
        <w:gridCol w:w="1699"/>
        <w:gridCol w:w="4652"/>
        <w:gridCol w:w="2659"/>
      </w:tblGrid>
      <w:tr w:rsidR="005703B7" w:rsidRPr="00D82C18" w14:paraId="58A3485E" w14:textId="77777777" w:rsidTr="000D7133">
        <w:trPr>
          <w:trHeight w:val="872"/>
        </w:trPr>
        <w:tc>
          <w:tcPr>
            <w:tcW w:w="6326" w:type="dxa"/>
            <w:gridSpan w:val="2"/>
            <w:shd w:val="clear" w:color="auto" w:fill="DEEAF6" w:themeFill="accent5" w:themeFillTint="33"/>
            <w:vAlign w:val="center"/>
          </w:tcPr>
          <w:p w14:paraId="59E21ACF" w14:textId="0089B20B" w:rsidR="00130E07" w:rsidRPr="00752412" w:rsidRDefault="001A5505">
            <w:pPr>
              <w:rPr>
                <w:rFonts w:ascii="Verdana" w:hAnsi="Verdana"/>
                <w:sz w:val="22"/>
                <w:szCs w:val="22"/>
                <w:lang w:val="es-ES"/>
              </w:rPr>
            </w:pPr>
            <w:r w:rsidRPr="00752412">
              <w:rPr>
                <w:rFonts w:ascii="Verdana" w:hAnsi="Verdana"/>
                <w:sz w:val="22"/>
                <w:szCs w:val="22"/>
                <w:lang w:val="es-ES"/>
              </w:rPr>
              <w:t>Lección</w:t>
            </w:r>
            <w:r w:rsidR="00130E07" w:rsidRPr="00752412">
              <w:rPr>
                <w:rFonts w:ascii="Verdana" w:hAnsi="Verdana"/>
                <w:sz w:val="22"/>
                <w:szCs w:val="22"/>
                <w:lang w:val="es-ES"/>
              </w:rPr>
              <w:t xml:space="preserve"> 1.1.5</w:t>
            </w:r>
            <w:r w:rsidR="00D82C18" w:rsidRPr="00752412">
              <w:rPr>
                <w:rFonts w:ascii="Verdana" w:hAnsi="Verdana"/>
                <w:sz w:val="22"/>
                <w:szCs w:val="22"/>
                <w:lang w:val="es-ES"/>
              </w:rPr>
              <w:t xml:space="preserve"> </w:t>
            </w:r>
            <w:r w:rsidRPr="00752412">
              <w:rPr>
                <w:rFonts w:ascii="Verdana" w:hAnsi="Verdana"/>
                <w:sz w:val="22"/>
                <w:szCs w:val="22"/>
                <w:lang w:val="es-ES"/>
              </w:rPr>
              <w:t>Competencias de capacitación</w:t>
            </w:r>
          </w:p>
          <w:p w14:paraId="0067FF35" w14:textId="74739AB8" w:rsidR="00D82C18" w:rsidRPr="00752412" w:rsidRDefault="001A5505" w:rsidP="000D7133">
            <w:pPr>
              <w:ind w:left="1510"/>
              <w:rPr>
                <w:rFonts w:ascii="Verdana" w:hAnsi="Verdana"/>
                <w:sz w:val="22"/>
                <w:szCs w:val="22"/>
                <w:lang w:val="es-ES"/>
              </w:rPr>
            </w:pPr>
            <w:r w:rsidRPr="00752412">
              <w:rPr>
                <w:rFonts w:ascii="Verdana" w:hAnsi="Verdana"/>
                <w:sz w:val="22"/>
                <w:szCs w:val="22"/>
                <w:lang w:val="es-ES"/>
              </w:rPr>
              <w:t xml:space="preserve">Opiniones del Presentador Bueno o Presentador Deficiente </w:t>
            </w:r>
          </w:p>
        </w:tc>
        <w:tc>
          <w:tcPr>
            <w:tcW w:w="2684" w:type="dxa"/>
            <w:shd w:val="clear" w:color="auto" w:fill="DEEAF6" w:themeFill="accent5" w:themeFillTint="33"/>
            <w:vAlign w:val="center"/>
          </w:tcPr>
          <w:p w14:paraId="30B631DA" w14:textId="0C46B548" w:rsidR="00D82C18" w:rsidRPr="00D82C18" w:rsidRDefault="001A5505" w:rsidP="00130E07">
            <w:pPr>
              <w:rPr>
                <w:rFonts w:ascii="Verdana" w:hAnsi="Verdana"/>
                <w:sz w:val="22"/>
                <w:szCs w:val="22"/>
              </w:rPr>
            </w:pPr>
            <w:proofErr w:type="spellStart"/>
            <w:r>
              <w:rPr>
                <w:rFonts w:ascii="Verdana" w:hAnsi="Verdana"/>
                <w:sz w:val="22"/>
                <w:szCs w:val="22"/>
              </w:rPr>
              <w:t>Duración</w:t>
            </w:r>
            <w:proofErr w:type="spellEnd"/>
            <w:r w:rsidR="00D82C18" w:rsidRPr="00D82C18">
              <w:rPr>
                <w:rFonts w:ascii="Verdana" w:hAnsi="Verdana"/>
                <w:sz w:val="22"/>
                <w:szCs w:val="22"/>
              </w:rPr>
              <w:t xml:space="preserve">: </w:t>
            </w:r>
            <w:r w:rsidR="00130E07">
              <w:rPr>
                <w:rFonts w:ascii="Verdana" w:hAnsi="Verdana"/>
                <w:sz w:val="22"/>
                <w:szCs w:val="22"/>
              </w:rPr>
              <w:t xml:space="preserve">60 </w:t>
            </w:r>
            <w:proofErr w:type="spellStart"/>
            <w:r w:rsidR="00130E07">
              <w:rPr>
                <w:rFonts w:ascii="Verdana" w:hAnsi="Verdana"/>
                <w:sz w:val="22"/>
                <w:szCs w:val="22"/>
              </w:rPr>
              <w:t>Minut</w:t>
            </w:r>
            <w:r>
              <w:rPr>
                <w:rFonts w:ascii="Verdana" w:hAnsi="Verdana"/>
                <w:sz w:val="22"/>
                <w:szCs w:val="22"/>
              </w:rPr>
              <w:t>os</w:t>
            </w:r>
            <w:proofErr w:type="spellEnd"/>
          </w:p>
        </w:tc>
      </w:tr>
      <w:tr w:rsidR="00E7344B" w:rsidRPr="00752412" w14:paraId="7C1107AB" w14:textId="77777777" w:rsidTr="00130E07">
        <w:trPr>
          <w:trHeight w:val="3023"/>
        </w:trPr>
        <w:tc>
          <w:tcPr>
            <w:tcW w:w="9010" w:type="dxa"/>
            <w:gridSpan w:val="3"/>
            <w:vAlign w:val="center"/>
          </w:tcPr>
          <w:p w14:paraId="0B1C3404" w14:textId="7A493EF5" w:rsidR="00E7344B" w:rsidRPr="00A03CF0" w:rsidRDefault="001A5505" w:rsidP="00F62A15">
            <w:pPr>
              <w:spacing w:before="120" w:after="120" w:line="280" w:lineRule="exact"/>
              <w:rPr>
                <w:rFonts w:ascii="Verdana" w:hAnsi="Verdana"/>
                <w:b/>
                <w:sz w:val="22"/>
                <w:szCs w:val="22"/>
              </w:rPr>
            </w:pPr>
            <w:proofErr w:type="spellStart"/>
            <w:r>
              <w:rPr>
                <w:rFonts w:ascii="Verdana" w:hAnsi="Verdana"/>
                <w:b/>
                <w:sz w:val="22"/>
                <w:szCs w:val="22"/>
              </w:rPr>
              <w:t>Recursos</w:t>
            </w:r>
            <w:proofErr w:type="spellEnd"/>
            <w:r>
              <w:rPr>
                <w:rFonts w:ascii="Verdana" w:hAnsi="Verdana"/>
                <w:b/>
                <w:sz w:val="22"/>
                <w:szCs w:val="22"/>
              </w:rPr>
              <w:t xml:space="preserve"> </w:t>
            </w:r>
            <w:proofErr w:type="spellStart"/>
            <w:r>
              <w:rPr>
                <w:rFonts w:ascii="Verdana" w:hAnsi="Verdana"/>
                <w:b/>
                <w:sz w:val="22"/>
                <w:szCs w:val="22"/>
              </w:rPr>
              <w:t>necesarios</w:t>
            </w:r>
            <w:proofErr w:type="spellEnd"/>
            <w:r w:rsidR="00E7344B" w:rsidRPr="00E7344B">
              <w:rPr>
                <w:rFonts w:ascii="Verdana" w:hAnsi="Verdana"/>
                <w:b/>
                <w:sz w:val="22"/>
                <w:szCs w:val="22"/>
              </w:rPr>
              <w:t>:</w:t>
            </w:r>
            <w:r w:rsidR="00E13BE7">
              <w:rPr>
                <w:rFonts w:ascii="Verdana" w:hAnsi="Verdana"/>
                <w:b/>
                <w:sz w:val="22"/>
                <w:szCs w:val="22"/>
              </w:rPr>
              <w:t xml:space="preserve"> </w:t>
            </w:r>
          </w:p>
          <w:p w14:paraId="57A51849" w14:textId="40242CFF" w:rsidR="00130E07" w:rsidRPr="00752412" w:rsidRDefault="001A5505" w:rsidP="00130E07">
            <w:pPr>
              <w:pStyle w:val="bul1"/>
              <w:numPr>
                <w:ilvl w:val="0"/>
                <w:numId w:val="6"/>
              </w:numPr>
              <w:spacing w:after="120" w:line="280" w:lineRule="exact"/>
              <w:contextualSpacing/>
              <w:rPr>
                <w:color w:val="000000" w:themeColor="text1"/>
                <w:szCs w:val="18"/>
                <w:lang w:val="es-ES"/>
              </w:rPr>
            </w:pPr>
            <w:r w:rsidRPr="00752412">
              <w:rPr>
                <w:color w:val="000000" w:themeColor="text1"/>
                <w:szCs w:val="18"/>
                <w:lang w:val="es-ES"/>
              </w:rPr>
              <w:t xml:space="preserve">PC/ portátil cargado con </w:t>
            </w:r>
            <w:proofErr w:type="spellStart"/>
            <w:r w:rsidRPr="00752412">
              <w:rPr>
                <w:color w:val="000000" w:themeColor="text1"/>
                <w:szCs w:val="18"/>
                <w:lang w:val="es-ES"/>
              </w:rPr>
              <w:t>vesiones</w:t>
            </w:r>
            <w:proofErr w:type="spellEnd"/>
            <w:r w:rsidRPr="00752412">
              <w:rPr>
                <w:color w:val="000000" w:themeColor="text1"/>
                <w:szCs w:val="18"/>
                <w:lang w:val="es-ES"/>
              </w:rPr>
              <w:t xml:space="preserve"> de software compatible con </w:t>
            </w:r>
            <w:r w:rsidR="00752412">
              <w:rPr>
                <w:color w:val="000000" w:themeColor="text1"/>
                <w:szCs w:val="18"/>
                <w:lang w:val="es-ES"/>
              </w:rPr>
              <w:t xml:space="preserve">los </w:t>
            </w:r>
            <w:r w:rsidRPr="00752412">
              <w:rPr>
                <w:color w:val="000000" w:themeColor="text1"/>
                <w:szCs w:val="18"/>
                <w:lang w:val="es-ES"/>
              </w:rPr>
              <w:t xml:space="preserve">materiales preparados. </w:t>
            </w:r>
          </w:p>
          <w:p w14:paraId="001A1A2D" w14:textId="35708DC2" w:rsidR="00130E07" w:rsidRPr="00130E07" w:rsidRDefault="001A5505" w:rsidP="00130E07">
            <w:pPr>
              <w:pStyle w:val="bul1"/>
              <w:numPr>
                <w:ilvl w:val="0"/>
                <w:numId w:val="6"/>
              </w:numPr>
              <w:spacing w:after="120" w:line="280" w:lineRule="exact"/>
              <w:contextualSpacing/>
              <w:rPr>
                <w:color w:val="000000" w:themeColor="text1"/>
                <w:szCs w:val="18"/>
                <w:lang w:val="en-GB"/>
              </w:rPr>
            </w:pPr>
            <w:proofErr w:type="spellStart"/>
            <w:r>
              <w:rPr>
                <w:bCs/>
                <w:color w:val="000000" w:themeColor="text1"/>
                <w:szCs w:val="18"/>
                <w:lang w:val="en-GB"/>
              </w:rPr>
              <w:t>Proyector</w:t>
            </w:r>
            <w:proofErr w:type="spellEnd"/>
            <w:r>
              <w:rPr>
                <w:bCs/>
                <w:color w:val="000000" w:themeColor="text1"/>
                <w:szCs w:val="18"/>
                <w:lang w:val="en-GB"/>
              </w:rPr>
              <w:t xml:space="preserve"> y </w:t>
            </w:r>
            <w:proofErr w:type="spellStart"/>
            <w:r>
              <w:rPr>
                <w:bCs/>
                <w:color w:val="000000" w:themeColor="text1"/>
                <w:szCs w:val="18"/>
                <w:lang w:val="en-GB"/>
              </w:rPr>
              <w:t>pantalla</w:t>
            </w:r>
            <w:proofErr w:type="spellEnd"/>
          </w:p>
          <w:p w14:paraId="329784E1" w14:textId="34B166BE" w:rsidR="00130E07" w:rsidRPr="00752412" w:rsidRDefault="001A5505" w:rsidP="00130E07">
            <w:pPr>
              <w:pStyle w:val="bul1"/>
              <w:numPr>
                <w:ilvl w:val="0"/>
                <w:numId w:val="6"/>
              </w:numPr>
              <w:spacing w:after="120" w:line="280" w:lineRule="exact"/>
              <w:contextualSpacing/>
              <w:rPr>
                <w:color w:val="000000" w:themeColor="text1"/>
                <w:szCs w:val="18"/>
                <w:lang w:val="es-ES"/>
              </w:rPr>
            </w:pPr>
            <w:r w:rsidRPr="00752412">
              <w:rPr>
                <w:bCs/>
                <w:color w:val="000000" w:themeColor="text1"/>
                <w:szCs w:val="18"/>
                <w:lang w:val="es-ES"/>
              </w:rPr>
              <w:t xml:space="preserve">Acceso a Internet (si está disponible) </w:t>
            </w:r>
          </w:p>
          <w:p w14:paraId="50003BFA" w14:textId="77777777" w:rsidR="00130E07" w:rsidRPr="00130E07" w:rsidRDefault="00130E07" w:rsidP="00130E07">
            <w:pPr>
              <w:pStyle w:val="bul1"/>
              <w:numPr>
                <w:ilvl w:val="0"/>
                <w:numId w:val="6"/>
              </w:numPr>
              <w:spacing w:after="120" w:line="280" w:lineRule="exact"/>
              <w:contextualSpacing/>
              <w:rPr>
                <w:color w:val="000000" w:themeColor="text1"/>
                <w:szCs w:val="18"/>
                <w:lang w:val="en-GB"/>
              </w:rPr>
            </w:pPr>
            <w:r w:rsidRPr="00130E07">
              <w:rPr>
                <w:rFonts w:cs="Helvetica"/>
                <w:color w:val="000000" w:themeColor="text1"/>
                <w:lang w:val="en-GB"/>
              </w:rPr>
              <w:t>Whiteboard</w:t>
            </w:r>
          </w:p>
          <w:p w14:paraId="29EF4BEF" w14:textId="77777777" w:rsidR="00752412" w:rsidRPr="00752412" w:rsidRDefault="00752412" w:rsidP="00752412">
            <w:pPr>
              <w:pStyle w:val="bul1"/>
              <w:numPr>
                <w:ilvl w:val="0"/>
                <w:numId w:val="6"/>
              </w:numPr>
              <w:spacing w:after="120" w:line="280" w:lineRule="exact"/>
              <w:contextualSpacing/>
              <w:rPr>
                <w:rFonts w:cs="Helvetica"/>
                <w:color w:val="000000" w:themeColor="text1"/>
                <w:lang w:val="es-ES"/>
              </w:rPr>
            </w:pPr>
            <w:r w:rsidRPr="00752412">
              <w:rPr>
                <w:rFonts w:cs="Helvetica"/>
                <w:color w:val="000000" w:themeColor="text1"/>
                <w:lang w:val="es-ES"/>
              </w:rPr>
              <w:t>Pizarra blanca</w:t>
            </w:r>
          </w:p>
          <w:p w14:paraId="5C40DBF3" w14:textId="77777777" w:rsidR="00752412" w:rsidRPr="00752412" w:rsidRDefault="00752412" w:rsidP="00752412">
            <w:pPr>
              <w:pStyle w:val="bul1"/>
              <w:numPr>
                <w:ilvl w:val="0"/>
                <w:numId w:val="6"/>
              </w:numPr>
              <w:spacing w:after="120" w:line="280" w:lineRule="exact"/>
              <w:contextualSpacing/>
              <w:rPr>
                <w:rFonts w:cs="Helvetica"/>
                <w:color w:val="000000" w:themeColor="text1"/>
                <w:lang w:val="es-ES"/>
              </w:rPr>
            </w:pPr>
            <w:r w:rsidRPr="00752412">
              <w:rPr>
                <w:rFonts w:cs="Helvetica"/>
                <w:color w:val="000000" w:themeColor="text1"/>
                <w:lang w:val="es-ES"/>
              </w:rPr>
              <w:t>Bolígrafo de pizarra (al menos 2 entre azul, negro, rojo y verde)</w:t>
            </w:r>
          </w:p>
          <w:p w14:paraId="3F42E819" w14:textId="77777777" w:rsidR="00752412" w:rsidRPr="00752412" w:rsidRDefault="00752412" w:rsidP="00752412">
            <w:pPr>
              <w:pStyle w:val="bul1"/>
              <w:numPr>
                <w:ilvl w:val="0"/>
                <w:numId w:val="6"/>
              </w:numPr>
              <w:spacing w:after="120" w:line="280" w:lineRule="exact"/>
              <w:contextualSpacing/>
              <w:rPr>
                <w:rFonts w:cs="Helvetica"/>
                <w:color w:val="000000" w:themeColor="text1"/>
                <w:lang w:val="es-ES"/>
              </w:rPr>
            </w:pPr>
            <w:r w:rsidRPr="00752412">
              <w:rPr>
                <w:rFonts w:cs="Helvetica"/>
                <w:color w:val="000000" w:themeColor="text1"/>
                <w:lang w:val="es-ES"/>
              </w:rPr>
              <w:t>2 rotafolios con papel adecuado</w:t>
            </w:r>
          </w:p>
          <w:p w14:paraId="04CED35D" w14:textId="77777777" w:rsidR="00752412" w:rsidRPr="00752412" w:rsidRDefault="00752412" w:rsidP="00752412">
            <w:pPr>
              <w:pStyle w:val="bul1"/>
              <w:numPr>
                <w:ilvl w:val="0"/>
                <w:numId w:val="6"/>
              </w:numPr>
              <w:spacing w:after="120" w:line="280" w:lineRule="exact"/>
              <w:contextualSpacing/>
              <w:rPr>
                <w:rFonts w:cs="Helvetica"/>
                <w:color w:val="000000" w:themeColor="text1"/>
                <w:lang w:val="es-ES"/>
              </w:rPr>
            </w:pPr>
            <w:r w:rsidRPr="00752412">
              <w:rPr>
                <w:rFonts w:cs="Helvetica"/>
                <w:color w:val="000000" w:themeColor="text1"/>
                <w:lang w:val="es-ES"/>
              </w:rPr>
              <w:t>Papel y bolígrafos para los alumnos</w:t>
            </w:r>
          </w:p>
          <w:p w14:paraId="2B7F4B83" w14:textId="77777777" w:rsidR="00752412" w:rsidRPr="00752412" w:rsidRDefault="00752412" w:rsidP="00752412">
            <w:pPr>
              <w:pStyle w:val="bul1"/>
              <w:numPr>
                <w:ilvl w:val="0"/>
                <w:numId w:val="6"/>
              </w:numPr>
              <w:spacing w:after="120" w:line="280" w:lineRule="exact"/>
              <w:contextualSpacing/>
              <w:rPr>
                <w:color w:val="000000" w:themeColor="text1"/>
                <w:szCs w:val="18"/>
                <w:lang w:val="es-ES"/>
              </w:rPr>
            </w:pPr>
            <w:r w:rsidRPr="00752412">
              <w:rPr>
                <w:rFonts w:cs="Helvetica"/>
                <w:color w:val="000000" w:themeColor="text1"/>
                <w:lang w:val="es-ES"/>
              </w:rPr>
              <w:t xml:space="preserve">Adhesivo o un producto similar para permitir que el papel se adhiera temporalmente a las </w:t>
            </w:r>
            <w:proofErr w:type="spellStart"/>
            <w:r w:rsidRPr="00752412">
              <w:rPr>
                <w:rFonts w:cs="Helvetica"/>
                <w:color w:val="000000" w:themeColor="text1"/>
                <w:lang w:val="es-ES"/>
              </w:rPr>
              <w:t>parede</w:t>
            </w:r>
            <w:proofErr w:type="spellEnd"/>
          </w:p>
          <w:p w14:paraId="2F08AEE4" w14:textId="5A2A316C" w:rsidR="00A77C86" w:rsidRPr="00752412" w:rsidRDefault="00271538" w:rsidP="00752412">
            <w:pPr>
              <w:pStyle w:val="bul1"/>
              <w:numPr>
                <w:ilvl w:val="0"/>
                <w:numId w:val="6"/>
              </w:numPr>
              <w:spacing w:after="120" w:line="280" w:lineRule="exact"/>
              <w:contextualSpacing/>
              <w:rPr>
                <w:color w:val="000000" w:themeColor="text1"/>
                <w:szCs w:val="18"/>
                <w:lang w:val="es-ES"/>
              </w:rPr>
            </w:pPr>
            <w:r w:rsidRPr="00752412">
              <w:rPr>
                <w:color w:val="000000" w:themeColor="text1"/>
                <w:szCs w:val="18"/>
                <w:lang w:val="es-ES"/>
              </w:rPr>
              <w:t>Sesión</w:t>
            </w:r>
            <w:r w:rsidR="00A77C86" w:rsidRPr="00752412">
              <w:rPr>
                <w:color w:val="000000" w:themeColor="text1"/>
                <w:szCs w:val="18"/>
                <w:lang w:val="es-ES"/>
              </w:rPr>
              <w:t xml:space="preserve"> 1.1.5 </w:t>
            </w:r>
            <w:r w:rsidRPr="00752412">
              <w:rPr>
                <w:color w:val="000000" w:themeColor="text1"/>
                <w:szCs w:val="18"/>
                <w:lang w:val="es-ES"/>
              </w:rPr>
              <w:t>–</w:t>
            </w:r>
            <w:r w:rsidR="00A77C86" w:rsidRPr="00752412">
              <w:rPr>
                <w:color w:val="000000" w:themeColor="text1"/>
                <w:szCs w:val="18"/>
                <w:lang w:val="es-ES"/>
              </w:rPr>
              <w:t xml:space="preserve"> </w:t>
            </w:r>
            <w:r w:rsidRPr="00752412">
              <w:rPr>
                <w:color w:val="000000" w:themeColor="text1"/>
                <w:szCs w:val="18"/>
                <w:lang w:val="es-ES"/>
              </w:rPr>
              <w:t>Hoja de ejercicio</w:t>
            </w:r>
            <w:r w:rsidR="00A77C86" w:rsidRPr="00752412">
              <w:rPr>
                <w:color w:val="000000" w:themeColor="text1"/>
                <w:szCs w:val="18"/>
                <w:lang w:val="es-ES"/>
              </w:rPr>
              <w:t xml:space="preserve"> - </w:t>
            </w:r>
            <w:r w:rsidR="00752412">
              <w:rPr>
                <w:color w:val="000000" w:themeColor="text1"/>
                <w:szCs w:val="18"/>
                <w:lang w:val="es-ES"/>
              </w:rPr>
              <w:t>B</w:t>
            </w:r>
          </w:p>
          <w:p w14:paraId="14CF9EF0" w14:textId="780E1CCA" w:rsidR="00E7344B" w:rsidRPr="00752412" w:rsidRDefault="00271538" w:rsidP="00A77C86">
            <w:pPr>
              <w:pStyle w:val="bul1"/>
              <w:numPr>
                <w:ilvl w:val="0"/>
                <w:numId w:val="6"/>
              </w:numPr>
              <w:spacing w:after="120" w:line="280" w:lineRule="exact"/>
              <w:contextualSpacing/>
              <w:rPr>
                <w:color w:val="000000" w:themeColor="text1"/>
                <w:szCs w:val="18"/>
                <w:lang w:val="es-ES"/>
              </w:rPr>
            </w:pPr>
            <w:r w:rsidRPr="00752412">
              <w:rPr>
                <w:color w:val="000000" w:themeColor="text1"/>
                <w:szCs w:val="18"/>
                <w:lang w:val="es-ES"/>
              </w:rPr>
              <w:t>Sesión 1.1.5 – Notas del capacitador</w:t>
            </w:r>
            <w:r w:rsidR="00A77C86" w:rsidRPr="00752412">
              <w:rPr>
                <w:color w:val="000000" w:themeColor="text1"/>
                <w:szCs w:val="18"/>
                <w:lang w:val="es-ES"/>
              </w:rPr>
              <w:t xml:space="preserve"> - </w:t>
            </w:r>
            <w:r w:rsidRPr="00752412">
              <w:rPr>
                <w:color w:val="000000" w:themeColor="text1"/>
                <w:szCs w:val="18"/>
                <w:lang w:val="es-ES"/>
              </w:rPr>
              <w:t>El aporte de opiniones constructivas</w:t>
            </w:r>
          </w:p>
        </w:tc>
      </w:tr>
      <w:tr w:rsidR="00E7344B" w:rsidRPr="00752412" w14:paraId="635F2EFD" w14:textId="77777777" w:rsidTr="00E13BE7">
        <w:trPr>
          <w:trHeight w:val="2879"/>
        </w:trPr>
        <w:tc>
          <w:tcPr>
            <w:tcW w:w="9010" w:type="dxa"/>
            <w:gridSpan w:val="3"/>
            <w:vAlign w:val="center"/>
          </w:tcPr>
          <w:p w14:paraId="34602AF3" w14:textId="4018CDCD" w:rsidR="00A03CF0" w:rsidRPr="00752412" w:rsidRDefault="00271538" w:rsidP="00F62A15">
            <w:pPr>
              <w:spacing w:before="120" w:after="120" w:line="280" w:lineRule="exact"/>
              <w:rPr>
                <w:rFonts w:ascii="Verdana" w:hAnsi="Verdana"/>
                <w:b/>
                <w:sz w:val="22"/>
                <w:szCs w:val="22"/>
                <w:lang w:val="es-ES"/>
              </w:rPr>
            </w:pPr>
            <w:r w:rsidRPr="00752412">
              <w:rPr>
                <w:rFonts w:ascii="Verdana" w:hAnsi="Verdana"/>
                <w:b/>
                <w:sz w:val="22"/>
                <w:szCs w:val="22"/>
                <w:lang w:val="es-ES"/>
              </w:rPr>
              <w:t>Objetivo de la sesión</w:t>
            </w:r>
            <w:r w:rsidR="00A03CF0" w:rsidRPr="00752412">
              <w:rPr>
                <w:rFonts w:ascii="Verdana" w:hAnsi="Verdana"/>
                <w:b/>
                <w:sz w:val="22"/>
                <w:szCs w:val="22"/>
                <w:lang w:val="es-ES"/>
              </w:rPr>
              <w:t xml:space="preserve">:  </w:t>
            </w:r>
          </w:p>
          <w:p w14:paraId="44438204" w14:textId="77777777" w:rsidR="00752412" w:rsidRPr="00752412" w:rsidRDefault="009F03FD" w:rsidP="00752412">
            <w:pPr>
              <w:spacing w:after="120" w:line="280" w:lineRule="exact"/>
              <w:jc w:val="both"/>
              <w:rPr>
                <w:rFonts w:ascii="Verdana" w:hAnsi="Verdana"/>
                <w:sz w:val="18"/>
                <w:szCs w:val="18"/>
                <w:lang w:val="es-ES"/>
              </w:rPr>
            </w:pPr>
            <w:r w:rsidRPr="00752412">
              <w:rPr>
                <w:rFonts w:ascii="Verdana" w:hAnsi="Verdana"/>
                <w:sz w:val="18"/>
                <w:szCs w:val="18"/>
                <w:lang w:val="es-ES"/>
              </w:rPr>
              <w:t xml:space="preserve">El </w:t>
            </w:r>
            <w:r w:rsidR="00752412" w:rsidRPr="00752412">
              <w:rPr>
                <w:rFonts w:ascii="Verdana" w:hAnsi="Verdana"/>
                <w:sz w:val="18"/>
                <w:szCs w:val="18"/>
                <w:lang w:val="es-ES"/>
              </w:rPr>
              <w:t xml:space="preserve">objetivo general de esta formación es brindar profesionalidad y consistencia a la formación impartida en el curso de formación sobre ciberdelincuencia estandarizada para jueces y fiscales en Turquía, y proporcionar habilidades adicionales para que los </w:t>
            </w:r>
            <w:proofErr w:type="spellStart"/>
            <w:r w:rsidR="00752412" w:rsidRPr="00752412">
              <w:rPr>
                <w:rFonts w:ascii="Verdana" w:hAnsi="Verdana"/>
                <w:sz w:val="18"/>
                <w:szCs w:val="18"/>
                <w:lang w:val="es-ES"/>
              </w:rPr>
              <w:t>formadorcapacitadores</w:t>
            </w:r>
            <w:proofErr w:type="spellEnd"/>
            <w:r w:rsidR="00752412" w:rsidRPr="00752412">
              <w:rPr>
                <w:rFonts w:ascii="Verdana" w:hAnsi="Verdana"/>
                <w:sz w:val="18"/>
                <w:szCs w:val="18"/>
                <w:lang w:val="es-ES"/>
              </w:rPr>
              <w:t xml:space="preserve"> puedan impartir el curso subyacente en sus propios países.</w:t>
            </w:r>
          </w:p>
          <w:p w14:paraId="5332F4F3" w14:textId="6CDF9B62" w:rsidR="00271538" w:rsidRPr="00752412" w:rsidRDefault="00752412" w:rsidP="00752412">
            <w:pPr>
              <w:spacing w:before="120" w:after="120" w:line="280" w:lineRule="exact"/>
              <w:jc w:val="both"/>
              <w:rPr>
                <w:rFonts w:ascii="Verdana" w:hAnsi="Verdana"/>
                <w:sz w:val="18"/>
                <w:szCs w:val="18"/>
                <w:lang w:val="es-ES"/>
              </w:rPr>
            </w:pPr>
            <w:r w:rsidRPr="00752412">
              <w:rPr>
                <w:rFonts w:ascii="Verdana" w:hAnsi="Verdana"/>
                <w:sz w:val="18"/>
                <w:szCs w:val="18"/>
                <w:lang w:val="es-ES"/>
              </w:rPr>
              <w:t>El propósito de esta sesión es describir las cualidades de una buena presentación de formación y demostrar técnicas de entrega pulidas</w:t>
            </w:r>
            <w:r w:rsidR="009F03FD" w:rsidRPr="00752412">
              <w:rPr>
                <w:rFonts w:ascii="Verdana" w:hAnsi="Verdana"/>
                <w:sz w:val="18"/>
                <w:szCs w:val="18"/>
                <w:lang w:val="es-ES"/>
              </w:rPr>
              <w:t xml:space="preserve">. </w:t>
            </w:r>
          </w:p>
          <w:p w14:paraId="3FE58655" w14:textId="6ED53010" w:rsidR="00271538" w:rsidRPr="00752412" w:rsidRDefault="00271538" w:rsidP="00A77C86">
            <w:pPr>
              <w:spacing w:before="120" w:after="120" w:line="280" w:lineRule="exact"/>
              <w:jc w:val="both"/>
              <w:rPr>
                <w:rFonts w:ascii="Verdana" w:hAnsi="Verdana"/>
                <w:i/>
                <w:color w:val="FF0000"/>
                <w:sz w:val="18"/>
                <w:szCs w:val="18"/>
                <w:lang w:val="es-ES"/>
              </w:rPr>
            </w:pPr>
          </w:p>
        </w:tc>
      </w:tr>
      <w:tr w:rsidR="00A03CF0" w:rsidRPr="00752412" w14:paraId="1B5A80A7" w14:textId="77777777" w:rsidTr="00391A07">
        <w:trPr>
          <w:trHeight w:val="2150"/>
        </w:trPr>
        <w:tc>
          <w:tcPr>
            <w:tcW w:w="9010" w:type="dxa"/>
            <w:gridSpan w:val="3"/>
            <w:vAlign w:val="center"/>
          </w:tcPr>
          <w:p w14:paraId="559A7E05" w14:textId="27421D80" w:rsidR="00A03CF0" w:rsidRPr="00752412" w:rsidRDefault="00271010" w:rsidP="00391A07">
            <w:pPr>
              <w:spacing w:before="120" w:line="280" w:lineRule="exact"/>
              <w:rPr>
                <w:rFonts w:ascii="Verdana" w:hAnsi="Verdana"/>
                <w:b/>
                <w:sz w:val="22"/>
                <w:szCs w:val="22"/>
                <w:lang w:val="es-ES"/>
              </w:rPr>
            </w:pPr>
            <w:r w:rsidRPr="00752412">
              <w:rPr>
                <w:rFonts w:ascii="Verdana" w:hAnsi="Verdana"/>
                <w:b/>
                <w:sz w:val="22"/>
                <w:szCs w:val="22"/>
                <w:lang w:val="es-ES"/>
              </w:rPr>
              <w:t>O</w:t>
            </w:r>
            <w:r w:rsidR="00E24688" w:rsidRPr="00752412">
              <w:rPr>
                <w:rFonts w:ascii="Verdana" w:hAnsi="Verdana"/>
                <w:b/>
                <w:sz w:val="22"/>
                <w:szCs w:val="22"/>
                <w:lang w:val="es-ES"/>
              </w:rPr>
              <w:t>bjetivos</w:t>
            </w:r>
            <w:r w:rsidRPr="00752412">
              <w:rPr>
                <w:rFonts w:ascii="Verdana" w:hAnsi="Verdana"/>
                <w:b/>
                <w:sz w:val="22"/>
                <w:szCs w:val="22"/>
                <w:lang w:val="es-ES"/>
              </w:rPr>
              <w:t>:</w:t>
            </w:r>
          </w:p>
          <w:p w14:paraId="48260C26" w14:textId="77777777" w:rsidR="00E24688" w:rsidRPr="00752412" w:rsidRDefault="00E24688" w:rsidP="00E24688">
            <w:pPr>
              <w:pStyle w:val="bul1"/>
              <w:numPr>
                <w:ilvl w:val="0"/>
                <w:numId w:val="0"/>
              </w:numPr>
              <w:spacing w:line="280" w:lineRule="exact"/>
              <w:ind w:left="851" w:hanging="851"/>
              <w:rPr>
                <w:rFonts w:asciiTheme="minorHAnsi" w:eastAsiaTheme="minorHAnsi" w:hAnsiTheme="minorHAnsi" w:cstheme="minorBidi"/>
                <w:sz w:val="24"/>
                <w:lang w:val="es-ES" w:eastAsia="en-US"/>
              </w:rPr>
            </w:pPr>
          </w:p>
          <w:p w14:paraId="5BB28982" w14:textId="77777777" w:rsidR="00E24688" w:rsidRPr="00752412" w:rsidRDefault="00E24688" w:rsidP="00E24688">
            <w:pPr>
              <w:pStyle w:val="bul1"/>
              <w:numPr>
                <w:ilvl w:val="0"/>
                <w:numId w:val="0"/>
              </w:numPr>
              <w:spacing w:line="280" w:lineRule="exact"/>
              <w:ind w:left="851" w:hanging="851"/>
              <w:rPr>
                <w:szCs w:val="18"/>
                <w:lang w:val="es-ES"/>
              </w:rPr>
            </w:pPr>
            <w:r w:rsidRPr="00752412">
              <w:rPr>
                <w:szCs w:val="18"/>
                <w:lang w:val="es-ES"/>
              </w:rPr>
              <w:t xml:space="preserve">Al final de la lección, los delegados podrán: </w:t>
            </w:r>
          </w:p>
          <w:p w14:paraId="014D0F58" w14:textId="25B131EE" w:rsidR="00E24688" w:rsidRPr="00752412" w:rsidRDefault="00E24688" w:rsidP="00E24688">
            <w:pPr>
              <w:pStyle w:val="bul1"/>
              <w:numPr>
                <w:ilvl w:val="0"/>
                <w:numId w:val="12"/>
              </w:numPr>
              <w:spacing w:line="280" w:lineRule="exact"/>
              <w:rPr>
                <w:szCs w:val="18"/>
                <w:lang w:val="es-ES"/>
              </w:rPr>
            </w:pPr>
            <w:r w:rsidRPr="00752412">
              <w:rPr>
                <w:szCs w:val="18"/>
                <w:lang w:val="es-ES"/>
              </w:rPr>
              <w:t xml:space="preserve">Identificar las características de una </w:t>
            </w:r>
            <w:r w:rsidR="006A1073" w:rsidRPr="00752412">
              <w:rPr>
                <w:szCs w:val="18"/>
                <w:lang w:val="es-ES"/>
              </w:rPr>
              <w:t>buena (</w:t>
            </w:r>
            <w:ins w:id="0" w:author="Pedro Verdelho" w:date="2019-01-21T18:01:00Z">
              <w:r w:rsidR="006A1073">
                <w:rPr>
                  <w:szCs w:val="18"/>
                  <w:lang w:val="es-ES"/>
                </w:rPr>
                <w:t>y pobre</w:t>
              </w:r>
            </w:ins>
            <w:del w:id="1" w:author="Pedro Verdelho" w:date="2019-01-21T18:01:00Z">
              <w:r w:rsidR="006A1073" w:rsidRPr="00752412" w:rsidDel="006A1073">
                <w:rPr>
                  <w:szCs w:val="18"/>
                  <w:lang w:val="es-ES"/>
                </w:rPr>
                <w:delText>o deficiente</w:delText>
              </w:r>
            </w:del>
            <w:r w:rsidR="006A1073" w:rsidRPr="00752412">
              <w:rPr>
                <w:szCs w:val="18"/>
                <w:lang w:val="es-ES"/>
              </w:rPr>
              <w:t xml:space="preserve">) </w:t>
            </w:r>
            <w:r w:rsidRPr="00752412">
              <w:rPr>
                <w:szCs w:val="18"/>
                <w:lang w:val="es-ES"/>
              </w:rPr>
              <w:t xml:space="preserve">presentación de capacitación </w:t>
            </w:r>
          </w:p>
          <w:p w14:paraId="5B7BC77A" w14:textId="27604091" w:rsidR="00E24688" w:rsidRPr="00752412" w:rsidRDefault="00E24688" w:rsidP="00E24688">
            <w:pPr>
              <w:pStyle w:val="bul1"/>
              <w:numPr>
                <w:ilvl w:val="0"/>
                <w:numId w:val="12"/>
              </w:numPr>
              <w:spacing w:line="280" w:lineRule="exact"/>
              <w:rPr>
                <w:szCs w:val="18"/>
                <w:lang w:val="es-ES"/>
              </w:rPr>
            </w:pPr>
            <w:r w:rsidRPr="00752412">
              <w:rPr>
                <w:szCs w:val="18"/>
                <w:lang w:val="es-ES"/>
              </w:rPr>
              <w:t xml:space="preserve">Explicar el propósito y el valor de las </w:t>
            </w:r>
            <w:del w:id="2" w:author="Pedro Verdelho" w:date="2019-01-21T18:01:00Z">
              <w:r w:rsidRPr="00752412" w:rsidDel="006A1073">
                <w:rPr>
                  <w:szCs w:val="18"/>
                  <w:lang w:val="es-ES"/>
                </w:rPr>
                <w:delText xml:space="preserve">opiniones </w:delText>
              </w:r>
            </w:del>
            <w:ins w:id="3" w:author="Pedro Verdelho" w:date="2019-01-21T18:01:00Z">
              <w:r w:rsidR="006A1073">
                <w:rPr>
                  <w:szCs w:val="18"/>
                  <w:lang w:val="es-ES"/>
                </w:rPr>
                <w:t>retroalimentaci</w:t>
              </w:r>
            </w:ins>
            <w:ins w:id="4" w:author="Pedro Verdelho" w:date="2019-01-21T18:02:00Z">
              <w:r w:rsidR="006A1073">
                <w:rPr>
                  <w:szCs w:val="18"/>
                  <w:lang w:val="es-ES"/>
                </w:rPr>
                <w:t>ón</w:t>
              </w:r>
            </w:ins>
            <w:ins w:id="5" w:author="Pedro Verdelho" w:date="2019-01-21T18:01:00Z">
              <w:r w:rsidR="006A1073" w:rsidRPr="00752412">
                <w:rPr>
                  <w:szCs w:val="18"/>
                  <w:lang w:val="es-ES"/>
                </w:rPr>
                <w:t xml:space="preserve"> </w:t>
              </w:r>
            </w:ins>
          </w:p>
          <w:p w14:paraId="13338FD9" w14:textId="61F48405" w:rsidR="00E24688" w:rsidRPr="00752412" w:rsidRDefault="00E24688" w:rsidP="00E24688">
            <w:pPr>
              <w:pStyle w:val="bul1"/>
              <w:numPr>
                <w:ilvl w:val="0"/>
                <w:numId w:val="12"/>
              </w:numPr>
              <w:spacing w:line="280" w:lineRule="exact"/>
              <w:rPr>
                <w:szCs w:val="18"/>
                <w:lang w:val="es-ES"/>
              </w:rPr>
            </w:pPr>
            <w:r w:rsidRPr="00752412">
              <w:rPr>
                <w:szCs w:val="18"/>
                <w:lang w:val="es-ES"/>
              </w:rPr>
              <w:t xml:space="preserve">Aplicar </w:t>
            </w:r>
            <w:del w:id="6" w:author="Pedro Verdelho" w:date="2019-01-21T18:02:00Z">
              <w:r w:rsidRPr="00752412" w:rsidDel="006A1073">
                <w:rPr>
                  <w:szCs w:val="18"/>
                  <w:lang w:val="es-ES"/>
                </w:rPr>
                <w:delText xml:space="preserve">los </w:delText>
              </w:r>
            </w:del>
            <w:r w:rsidRPr="00752412">
              <w:rPr>
                <w:szCs w:val="18"/>
                <w:lang w:val="es-ES"/>
              </w:rPr>
              <w:t xml:space="preserve">métodos para controlar </w:t>
            </w:r>
            <w:ins w:id="7" w:author="Pedro Verdelho" w:date="2019-01-21T18:02:00Z">
              <w:r w:rsidR="006A1073">
                <w:rPr>
                  <w:szCs w:val="18"/>
                  <w:lang w:val="es-ES"/>
                </w:rPr>
                <w:t>su</w:t>
              </w:r>
            </w:ins>
            <w:del w:id="8" w:author="Pedro Verdelho" w:date="2019-01-21T18:02:00Z">
              <w:r w:rsidRPr="00752412" w:rsidDel="006A1073">
                <w:rPr>
                  <w:szCs w:val="18"/>
                  <w:lang w:val="es-ES"/>
                </w:rPr>
                <w:delText>el</w:delText>
              </w:r>
            </w:del>
            <w:r w:rsidRPr="00752412">
              <w:rPr>
                <w:szCs w:val="18"/>
                <w:lang w:val="es-ES"/>
              </w:rPr>
              <w:t xml:space="preserve"> nerviosismo</w:t>
            </w:r>
          </w:p>
          <w:p w14:paraId="61ABEAC5" w14:textId="3C2221CB" w:rsidR="00E24688" w:rsidRPr="00752412" w:rsidRDefault="00E24688" w:rsidP="00E24688">
            <w:pPr>
              <w:pStyle w:val="bul1"/>
              <w:numPr>
                <w:ilvl w:val="0"/>
                <w:numId w:val="0"/>
              </w:numPr>
              <w:spacing w:line="280" w:lineRule="exact"/>
              <w:ind w:left="851" w:hanging="851"/>
              <w:rPr>
                <w:lang w:val="es-ES"/>
              </w:rPr>
            </w:pPr>
          </w:p>
        </w:tc>
      </w:tr>
      <w:tr w:rsidR="005703B7" w:rsidRPr="00752412" w14:paraId="03110757" w14:textId="77777777" w:rsidTr="00391A07">
        <w:trPr>
          <w:trHeight w:val="809"/>
        </w:trPr>
        <w:tc>
          <w:tcPr>
            <w:tcW w:w="9010" w:type="dxa"/>
            <w:gridSpan w:val="3"/>
            <w:tcBorders>
              <w:bottom w:val="single" w:sz="4" w:space="0" w:color="auto"/>
            </w:tcBorders>
            <w:vAlign w:val="center"/>
          </w:tcPr>
          <w:p w14:paraId="158A4089" w14:textId="77777777" w:rsidR="006A1073" w:rsidRDefault="006A1073" w:rsidP="00521A0A">
            <w:pPr>
              <w:spacing w:before="120" w:after="120" w:line="280" w:lineRule="exact"/>
              <w:jc w:val="both"/>
              <w:rPr>
                <w:rFonts w:ascii="Verdana" w:hAnsi="Verdana"/>
                <w:b/>
                <w:sz w:val="22"/>
                <w:szCs w:val="22"/>
                <w:lang w:val="es-ES"/>
              </w:rPr>
            </w:pPr>
            <w:r w:rsidRPr="006A1073">
              <w:rPr>
                <w:rFonts w:ascii="Verdana" w:hAnsi="Verdana"/>
                <w:b/>
                <w:sz w:val="22"/>
                <w:szCs w:val="22"/>
                <w:lang w:val="es-ES"/>
              </w:rPr>
              <w:t xml:space="preserve">Orientación del </w:t>
            </w:r>
            <w:del w:id="9" w:author="Pedro Verdelho" w:date="2019-01-21T18:02:00Z">
              <w:r w:rsidRPr="006A1073" w:rsidDel="006A1073">
                <w:rPr>
                  <w:rFonts w:ascii="Verdana" w:hAnsi="Verdana"/>
                  <w:b/>
                  <w:sz w:val="22"/>
                  <w:szCs w:val="22"/>
                  <w:lang w:val="es-ES"/>
                </w:rPr>
                <w:delText>formador</w:delText>
              </w:r>
            </w:del>
            <w:r w:rsidRPr="006A1073">
              <w:rPr>
                <w:rFonts w:ascii="Verdana" w:hAnsi="Verdana"/>
                <w:b/>
                <w:sz w:val="22"/>
                <w:szCs w:val="22"/>
                <w:lang w:val="es-ES"/>
              </w:rPr>
              <w:t>capacitador</w:t>
            </w:r>
          </w:p>
          <w:p w14:paraId="03153F7C" w14:textId="77777777" w:rsidR="006A1073" w:rsidRPr="006A1073" w:rsidRDefault="006A1073" w:rsidP="006A1073">
            <w:pPr>
              <w:spacing w:before="120" w:after="120" w:line="280" w:lineRule="exact"/>
              <w:jc w:val="both"/>
              <w:rPr>
                <w:rFonts w:ascii="Verdana" w:eastAsia="Calibri" w:hAnsi="Verdana" w:cs="Arial"/>
                <w:sz w:val="18"/>
                <w:szCs w:val="18"/>
                <w:lang w:val="es-ES" w:eastAsia="es-ES" w:bidi="es-ES"/>
              </w:rPr>
            </w:pPr>
            <w:r w:rsidRPr="006A1073">
              <w:rPr>
                <w:rFonts w:ascii="Verdana" w:eastAsia="Calibri" w:hAnsi="Verdana" w:cs="Arial"/>
                <w:sz w:val="18"/>
                <w:szCs w:val="22"/>
                <w:lang w:val="es-ES" w:eastAsia="es-ES" w:bidi="es-ES"/>
              </w:rPr>
              <w:t>Esta sesión ha sido preparada para permitir a los delegados discutir y enumerar las características que pueden hacer una presentación buena y mala; estos incluirían el estilo de entrega real del presentador/capacitador, los materiales de formación utilizados y otros participantes en la presentación, incluidos los destinatarios. En segundo lugar, esta sesión analizará el propósito de los comentarios y cuándo y cómo se deben proporcionar. Finalmente, esta sesión discutirá formas de controlar el nerviosismo utilizando conocimiento, repaso y preparación.</w:t>
            </w:r>
          </w:p>
          <w:p w14:paraId="5EFF4BEF" w14:textId="7A08CC26" w:rsidR="00D24E22" w:rsidRPr="00752412" w:rsidRDefault="006A1073" w:rsidP="00F62A15">
            <w:pPr>
              <w:spacing w:before="120" w:after="120" w:line="280" w:lineRule="exact"/>
              <w:jc w:val="both"/>
              <w:rPr>
                <w:rFonts w:ascii="Verdana" w:hAnsi="Verdana"/>
                <w:sz w:val="18"/>
                <w:szCs w:val="18"/>
                <w:lang w:val="es-ES"/>
              </w:rPr>
            </w:pPr>
            <w:r w:rsidRPr="006A1073">
              <w:rPr>
                <w:rFonts w:ascii="Verdana" w:eastAsia="Calibri" w:hAnsi="Verdana" w:cs="Arial"/>
                <w:sz w:val="18"/>
                <w:szCs w:val="22"/>
                <w:lang w:val="es-ES" w:eastAsia="es-ES" w:bidi="es-ES"/>
              </w:rPr>
              <w:lastRenderedPageBreak/>
              <w:t xml:space="preserve">Hay materiales de apoyo incluidos en el paquete. Se trata de una hoja de ejercicios que se debe utilizar para el ejercicio de buen ponente - mal ponente, y notas del capacitador que tratan los temas relevantes relacionados con la presentación y los comentarios. También hay ejercicios de retroalimentación detallados en las diapositivas 12 a 14. El capacitador debe considerar el uso de estos en función del tiempo disponible y del conocimiento y la experiencia de los delegados. No son ejercicios esenciales. Hay más información provista en la sección de notas de cada </w:t>
            </w:r>
            <w:proofErr w:type="gramStart"/>
            <w:r w:rsidRPr="006A1073">
              <w:rPr>
                <w:rFonts w:ascii="Verdana" w:eastAsia="Calibri" w:hAnsi="Verdana" w:cs="Arial"/>
                <w:sz w:val="18"/>
                <w:szCs w:val="22"/>
                <w:lang w:val="es-ES" w:eastAsia="es-ES" w:bidi="es-ES"/>
              </w:rPr>
              <w:t>diapositiva.</w:t>
            </w:r>
            <w:r w:rsidR="00F66906" w:rsidRPr="00752412">
              <w:rPr>
                <w:rFonts w:ascii="Verdana" w:hAnsi="Verdana"/>
                <w:sz w:val="18"/>
                <w:szCs w:val="18"/>
                <w:lang w:val="es-ES"/>
              </w:rPr>
              <w:t>.</w:t>
            </w:r>
            <w:proofErr w:type="gramEnd"/>
            <w:r w:rsidR="00F66906" w:rsidRPr="00752412">
              <w:rPr>
                <w:rFonts w:ascii="Verdana" w:hAnsi="Verdana"/>
                <w:sz w:val="18"/>
                <w:szCs w:val="18"/>
                <w:lang w:val="es-ES"/>
              </w:rPr>
              <w:t xml:space="preserve"> </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0CB92ED9" w:rsidR="005A4E47" w:rsidRPr="00CB3026" w:rsidRDefault="00F66906" w:rsidP="00CB3026">
            <w:pPr>
              <w:rPr>
                <w:rFonts w:ascii="Verdana" w:hAnsi="Verdana"/>
                <w:b/>
                <w:sz w:val="28"/>
                <w:szCs w:val="28"/>
              </w:rPr>
            </w:pPr>
            <w:proofErr w:type="spellStart"/>
            <w:r>
              <w:rPr>
                <w:rFonts w:ascii="Verdana" w:hAnsi="Verdana"/>
                <w:b/>
                <w:sz w:val="28"/>
                <w:szCs w:val="28"/>
              </w:rPr>
              <w:lastRenderedPageBreak/>
              <w:t>Contenido</w:t>
            </w:r>
            <w:proofErr w:type="spellEnd"/>
            <w:r>
              <w:rPr>
                <w:rFonts w:ascii="Verdana" w:hAnsi="Verdana"/>
                <w:b/>
                <w:sz w:val="28"/>
                <w:szCs w:val="28"/>
              </w:rPr>
              <w:t xml:space="preserve"> de la </w:t>
            </w:r>
            <w:proofErr w:type="spellStart"/>
            <w:r>
              <w:rPr>
                <w:rFonts w:ascii="Verdana" w:hAnsi="Verdana"/>
                <w:b/>
                <w:sz w:val="28"/>
                <w:szCs w:val="28"/>
              </w:rPr>
              <w:t>lección</w:t>
            </w:r>
            <w:proofErr w:type="spellEnd"/>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3E8CD14E" w:rsidR="00D82C18" w:rsidRPr="00E13BE7" w:rsidRDefault="00F66906" w:rsidP="00CB3026">
            <w:pPr>
              <w:jc w:val="center"/>
              <w:rPr>
                <w:rFonts w:ascii="Verdana" w:hAnsi="Verdana"/>
                <w:b/>
                <w:sz w:val="22"/>
                <w:szCs w:val="22"/>
              </w:rPr>
            </w:pPr>
            <w:proofErr w:type="spellStart"/>
            <w:r>
              <w:rPr>
                <w:rFonts w:ascii="Verdana" w:hAnsi="Verdana"/>
                <w:b/>
                <w:sz w:val="22"/>
                <w:szCs w:val="22"/>
              </w:rPr>
              <w:t>Números</w:t>
            </w:r>
            <w:proofErr w:type="spellEnd"/>
            <w:r>
              <w:rPr>
                <w:rFonts w:ascii="Verdana" w:hAnsi="Verdana"/>
                <w:b/>
                <w:sz w:val="22"/>
                <w:szCs w:val="22"/>
              </w:rPr>
              <w:t xml:space="preserve"> de </w:t>
            </w:r>
            <w:proofErr w:type="spellStart"/>
            <w:r>
              <w:rPr>
                <w:rFonts w:ascii="Verdana" w:hAnsi="Verdana"/>
                <w:b/>
                <w:sz w:val="22"/>
                <w:szCs w:val="22"/>
              </w:rPr>
              <w:t>diapositiva</w:t>
            </w:r>
            <w:proofErr w:type="spellEnd"/>
            <w:del w:id="10" w:author="Pedro Verdelho" w:date="2019-01-21T18:03:00Z">
              <w:r w:rsidDel="006A1073">
                <w:rPr>
                  <w:rFonts w:ascii="Verdana" w:hAnsi="Verdana"/>
                  <w:b/>
                  <w:sz w:val="22"/>
                  <w:szCs w:val="22"/>
                </w:rPr>
                <w:delText>s</w:delText>
              </w:r>
            </w:del>
          </w:p>
        </w:tc>
        <w:tc>
          <w:tcPr>
            <w:tcW w:w="7395" w:type="dxa"/>
            <w:gridSpan w:val="2"/>
            <w:shd w:val="clear" w:color="auto" w:fill="D9E2F3" w:themeFill="accent1" w:themeFillTint="33"/>
            <w:vAlign w:val="center"/>
          </w:tcPr>
          <w:p w14:paraId="2DA616FC" w14:textId="092342D5" w:rsidR="00D82C18" w:rsidRPr="00E13BE7" w:rsidRDefault="00E13BE7">
            <w:pPr>
              <w:rPr>
                <w:rFonts w:ascii="Verdana" w:hAnsi="Verdana"/>
                <w:b/>
                <w:sz w:val="22"/>
                <w:szCs w:val="22"/>
              </w:rPr>
            </w:pPr>
            <w:proofErr w:type="spellStart"/>
            <w:r w:rsidRPr="00E13BE7">
              <w:rPr>
                <w:rFonts w:ascii="Verdana" w:hAnsi="Verdana"/>
                <w:b/>
                <w:sz w:val="22"/>
                <w:szCs w:val="22"/>
              </w:rPr>
              <w:t>Conten</w:t>
            </w:r>
            <w:r w:rsidR="00F66906">
              <w:rPr>
                <w:rFonts w:ascii="Verdana" w:hAnsi="Verdana"/>
                <w:b/>
                <w:sz w:val="22"/>
                <w:szCs w:val="22"/>
              </w:rPr>
              <w:t>ido</w:t>
            </w:r>
            <w:proofErr w:type="spellEnd"/>
          </w:p>
        </w:tc>
      </w:tr>
      <w:tr w:rsidR="00CB3026" w:rsidRPr="00752412" w14:paraId="11A12D7E" w14:textId="77777777" w:rsidTr="00D24E22">
        <w:trPr>
          <w:trHeight w:val="998"/>
        </w:trPr>
        <w:tc>
          <w:tcPr>
            <w:tcW w:w="1615" w:type="dxa"/>
            <w:vAlign w:val="center"/>
          </w:tcPr>
          <w:p w14:paraId="2A2ECA95" w14:textId="352677CC" w:rsidR="00D82C18" w:rsidRDefault="00F66906" w:rsidP="003630ED">
            <w:pPr>
              <w:spacing w:before="120" w:after="120" w:line="280" w:lineRule="exact"/>
              <w:jc w:val="center"/>
              <w:rPr>
                <w:rFonts w:ascii="Verdana" w:hAnsi="Verdana"/>
                <w:sz w:val="18"/>
                <w:szCs w:val="18"/>
              </w:rPr>
            </w:pPr>
            <w:r>
              <w:rPr>
                <w:rFonts w:ascii="Verdana" w:hAnsi="Verdana"/>
                <w:sz w:val="18"/>
                <w:szCs w:val="18"/>
              </w:rPr>
              <w:t>1 a</w:t>
            </w:r>
            <w:r w:rsidR="003630ED">
              <w:rPr>
                <w:rFonts w:ascii="Verdana" w:hAnsi="Verdana"/>
                <w:sz w:val="18"/>
                <w:szCs w:val="18"/>
              </w:rPr>
              <w:t xml:space="preserve"> 2</w:t>
            </w:r>
          </w:p>
          <w:p w14:paraId="5A89CF27" w14:textId="7B047616" w:rsidR="00D24E22" w:rsidRPr="00F62A15" w:rsidRDefault="00F66906" w:rsidP="003630ED">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36345B59" w14:textId="23D90A37" w:rsidR="00F66906" w:rsidRPr="00752412" w:rsidRDefault="006A1073" w:rsidP="00CB3026">
            <w:pPr>
              <w:spacing w:before="120" w:after="120" w:line="280" w:lineRule="exact"/>
              <w:jc w:val="both"/>
              <w:rPr>
                <w:rFonts w:ascii="Verdana" w:hAnsi="Verdana"/>
                <w:color w:val="FF0000"/>
                <w:sz w:val="18"/>
                <w:szCs w:val="18"/>
                <w:lang w:val="es-ES"/>
              </w:rPr>
            </w:pPr>
            <w:r w:rsidRPr="006A1073">
              <w:rPr>
                <w:rFonts w:ascii="Verdana" w:eastAsia="Calibri" w:hAnsi="Verdana" w:cs="Arial"/>
                <w:color w:val="000000"/>
                <w:sz w:val="18"/>
                <w:szCs w:val="22"/>
                <w:lang w:val="es-ES" w:eastAsia="es-ES" w:bidi="es-ES"/>
              </w:rPr>
              <w:t>Estas diapositivas son la apertura de la sesión y proporcionan los objetivos de aprendizaje que se deben lograr</w:t>
            </w:r>
            <w:r w:rsidR="00F66906" w:rsidRPr="00752412">
              <w:rPr>
                <w:rFonts w:ascii="Verdana" w:hAnsi="Verdana"/>
                <w:color w:val="000000" w:themeColor="text1"/>
                <w:sz w:val="18"/>
                <w:szCs w:val="18"/>
                <w:lang w:val="es-ES"/>
              </w:rPr>
              <w:t xml:space="preserve">. </w:t>
            </w:r>
          </w:p>
        </w:tc>
      </w:tr>
      <w:tr w:rsidR="00CB3026" w:rsidRPr="00752412" w14:paraId="65F07CB5" w14:textId="77777777" w:rsidTr="00391A07">
        <w:trPr>
          <w:trHeight w:val="1808"/>
        </w:trPr>
        <w:tc>
          <w:tcPr>
            <w:tcW w:w="1615" w:type="dxa"/>
            <w:vAlign w:val="center"/>
          </w:tcPr>
          <w:p w14:paraId="2D85741A" w14:textId="6846E56F" w:rsidR="00D82C18" w:rsidRDefault="00F66906" w:rsidP="00F06E4E">
            <w:pPr>
              <w:spacing w:before="120" w:after="120" w:line="280" w:lineRule="exact"/>
              <w:jc w:val="center"/>
              <w:rPr>
                <w:rFonts w:ascii="Verdana" w:hAnsi="Verdana"/>
                <w:sz w:val="18"/>
                <w:szCs w:val="18"/>
              </w:rPr>
            </w:pPr>
            <w:r>
              <w:rPr>
                <w:rFonts w:ascii="Verdana" w:hAnsi="Verdana"/>
                <w:sz w:val="18"/>
                <w:szCs w:val="18"/>
              </w:rPr>
              <w:t>3 a</w:t>
            </w:r>
            <w:r w:rsidR="00D24E22">
              <w:rPr>
                <w:rFonts w:ascii="Verdana" w:hAnsi="Verdana"/>
                <w:sz w:val="18"/>
                <w:szCs w:val="18"/>
              </w:rPr>
              <w:t xml:space="preserve"> 6</w:t>
            </w:r>
          </w:p>
          <w:p w14:paraId="6F5AEB2D" w14:textId="6A898C49" w:rsidR="00F06E4E" w:rsidRPr="003630ED" w:rsidRDefault="00F66906" w:rsidP="00F06E4E">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236065B7" w14:textId="77777777" w:rsidR="00F66906" w:rsidRPr="00115689" w:rsidRDefault="00F66906" w:rsidP="00F66906">
            <w:pPr>
              <w:rPr>
                <w:lang w:val="es-ES"/>
                <w:rPrChange w:id="11" w:author="Pedro Verdelho" w:date="2019-01-21T18:05:00Z">
                  <w:rPr/>
                </w:rPrChange>
              </w:rPr>
            </w:pPr>
          </w:p>
          <w:p w14:paraId="649FEA68" w14:textId="3207EAA5" w:rsidR="00F66906" w:rsidRPr="00752412" w:rsidRDefault="00115689" w:rsidP="00521A0A">
            <w:pPr>
              <w:spacing w:line="276" w:lineRule="auto"/>
              <w:jc w:val="both"/>
              <w:rPr>
                <w:rFonts w:ascii="Verdana" w:hAnsi="Verdana"/>
                <w:sz w:val="18"/>
                <w:szCs w:val="18"/>
                <w:lang w:val="es-ES"/>
              </w:rPr>
            </w:pPr>
            <w:r w:rsidRPr="00115689">
              <w:rPr>
                <w:rFonts w:ascii="Verdana" w:eastAsia="Calibri" w:hAnsi="Verdana" w:cs="Arial"/>
                <w:sz w:val="18"/>
                <w:szCs w:val="22"/>
                <w:lang w:val="es-ES" w:eastAsia="es-ES" w:bidi="es-ES"/>
              </w:rPr>
              <w:t>Esta sección trata de identificar las características de buenos ponentes y ponentes pobres. Está diseñado para permitir a los delegados comenzar a considerar sus propios estilos de presentación y reconocer cómo pueden mejorar. El ejercicio es una parte importante de la actividad y ayuda a derribar las barreras que pueden existir entre los participantes. Esta es una sesión interactiva y es responsabilidad del capacitador alentar la participación de los delegados</w:t>
            </w:r>
            <w:r w:rsidR="00F66906" w:rsidRPr="00752412">
              <w:rPr>
                <w:rFonts w:ascii="Verdana" w:hAnsi="Verdana"/>
                <w:sz w:val="18"/>
                <w:szCs w:val="18"/>
                <w:lang w:val="es-ES"/>
              </w:rPr>
              <w:t xml:space="preserve">. </w:t>
            </w:r>
          </w:p>
        </w:tc>
      </w:tr>
      <w:tr w:rsidR="00391A07" w:rsidRPr="00752412" w14:paraId="3A3AEE1F" w14:textId="77777777" w:rsidTr="00794C08">
        <w:trPr>
          <w:trHeight w:val="1754"/>
        </w:trPr>
        <w:tc>
          <w:tcPr>
            <w:tcW w:w="1615" w:type="dxa"/>
            <w:vAlign w:val="center"/>
          </w:tcPr>
          <w:p w14:paraId="3C917D97" w14:textId="71310C57" w:rsidR="00391A07" w:rsidRPr="00752412" w:rsidRDefault="00D37670" w:rsidP="00F06E4E">
            <w:pPr>
              <w:spacing w:before="120" w:after="120" w:line="280" w:lineRule="exact"/>
              <w:jc w:val="center"/>
              <w:rPr>
                <w:rFonts w:ascii="Verdana" w:hAnsi="Verdana"/>
                <w:sz w:val="18"/>
                <w:szCs w:val="18"/>
                <w:lang w:val="es-ES"/>
              </w:rPr>
            </w:pPr>
            <w:r w:rsidRPr="00752412">
              <w:rPr>
                <w:rFonts w:ascii="Verdana" w:hAnsi="Verdana"/>
                <w:sz w:val="18"/>
                <w:szCs w:val="18"/>
                <w:lang w:val="es-ES"/>
              </w:rPr>
              <w:t>7 a</w:t>
            </w:r>
            <w:r w:rsidR="00391A07" w:rsidRPr="00752412">
              <w:rPr>
                <w:rFonts w:ascii="Verdana" w:hAnsi="Verdana"/>
                <w:sz w:val="18"/>
                <w:szCs w:val="18"/>
                <w:lang w:val="es-ES"/>
              </w:rPr>
              <w:t xml:space="preserve"> 15</w:t>
            </w:r>
          </w:p>
          <w:p w14:paraId="0FD405BC" w14:textId="2B048B48" w:rsidR="00F06E4E" w:rsidRPr="00752412" w:rsidRDefault="00D37670" w:rsidP="00F06E4E">
            <w:pPr>
              <w:spacing w:before="120" w:after="120" w:line="280" w:lineRule="exact"/>
              <w:jc w:val="center"/>
              <w:rPr>
                <w:rFonts w:ascii="Verdana" w:hAnsi="Verdana"/>
                <w:sz w:val="18"/>
                <w:szCs w:val="18"/>
                <w:lang w:val="es-ES"/>
              </w:rPr>
            </w:pPr>
            <w:r w:rsidRPr="00752412">
              <w:rPr>
                <w:rFonts w:ascii="Verdana" w:hAnsi="Verdana"/>
                <w:sz w:val="18"/>
                <w:szCs w:val="18"/>
                <w:lang w:val="es-ES"/>
              </w:rPr>
              <w:t xml:space="preserve">Obligatoria </w:t>
            </w:r>
            <w:r w:rsidR="00F06E4E" w:rsidRPr="00752412">
              <w:rPr>
                <w:rFonts w:ascii="Verdana" w:hAnsi="Verdana"/>
                <w:sz w:val="18"/>
                <w:szCs w:val="18"/>
                <w:lang w:val="es-ES"/>
              </w:rPr>
              <w:t>(</w:t>
            </w:r>
            <w:r w:rsidRPr="00752412">
              <w:rPr>
                <w:rFonts w:ascii="Verdana" w:hAnsi="Verdana"/>
                <w:sz w:val="18"/>
                <w:szCs w:val="18"/>
                <w:lang w:val="es-ES"/>
              </w:rPr>
              <w:t>except</w:t>
            </w:r>
            <w:r w:rsidR="00521A0A" w:rsidRPr="00752412">
              <w:rPr>
                <w:rFonts w:ascii="Verdana" w:hAnsi="Verdana"/>
                <w:sz w:val="18"/>
                <w:szCs w:val="18"/>
                <w:lang w:val="es-ES"/>
              </w:rPr>
              <w:t>o</w:t>
            </w:r>
            <w:r w:rsidRPr="00752412">
              <w:rPr>
                <w:rFonts w:ascii="Verdana" w:hAnsi="Verdana"/>
                <w:sz w:val="18"/>
                <w:szCs w:val="18"/>
                <w:lang w:val="es-ES"/>
              </w:rPr>
              <w:t xml:space="preserve"> </w:t>
            </w:r>
            <w:r w:rsidR="00521A0A" w:rsidRPr="00752412">
              <w:rPr>
                <w:rFonts w:ascii="Verdana" w:hAnsi="Verdana"/>
                <w:sz w:val="18"/>
                <w:szCs w:val="18"/>
                <w:lang w:val="es-ES"/>
              </w:rPr>
              <w:t>la</w:t>
            </w:r>
            <w:ins w:id="12" w:author="Pedro Verdelho" w:date="2019-01-21T18:06:00Z">
              <w:r w:rsidR="00115689">
                <w:rPr>
                  <w:rFonts w:ascii="Verdana" w:hAnsi="Verdana"/>
                  <w:sz w:val="18"/>
                  <w:szCs w:val="18"/>
                  <w:lang w:val="es-ES"/>
                </w:rPr>
                <w:t>s</w:t>
              </w:r>
            </w:ins>
            <w:r w:rsidRPr="00752412">
              <w:rPr>
                <w:rFonts w:ascii="Verdana" w:hAnsi="Verdana"/>
                <w:sz w:val="18"/>
                <w:szCs w:val="18"/>
                <w:lang w:val="es-ES"/>
              </w:rPr>
              <w:t xml:space="preserve"> </w:t>
            </w:r>
            <w:ins w:id="13" w:author="Pedro Verdelho" w:date="2019-01-21T18:06:00Z">
              <w:r w:rsidR="00115689">
                <w:rPr>
                  <w:rFonts w:ascii="Verdana" w:hAnsi="Verdana"/>
                  <w:sz w:val="18"/>
                  <w:szCs w:val="18"/>
                  <w:lang w:val="es-ES"/>
                </w:rPr>
                <w:t xml:space="preserve">diapositivas </w:t>
              </w:r>
            </w:ins>
            <w:r w:rsidRPr="00752412">
              <w:rPr>
                <w:rFonts w:ascii="Verdana" w:hAnsi="Verdana"/>
                <w:sz w:val="18"/>
                <w:szCs w:val="18"/>
                <w:lang w:val="es-ES"/>
              </w:rPr>
              <w:t>12 a 14, que no son esenciales</w:t>
            </w:r>
            <w:r w:rsidR="00F06E4E" w:rsidRPr="00752412">
              <w:rPr>
                <w:rFonts w:ascii="Verdana" w:hAnsi="Verdana"/>
                <w:sz w:val="18"/>
                <w:szCs w:val="18"/>
                <w:lang w:val="es-ES"/>
              </w:rPr>
              <w:t>)</w:t>
            </w:r>
          </w:p>
        </w:tc>
        <w:tc>
          <w:tcPr>
            <w:tcW w:w="7395" w:type="dxa"/>
            <w:gridSpan w:val="2"/>
            <w:vAlign w:val="center"/>
          </w:tcPr>
          <w:p w14:paraId="53ECB079" w14:textId="3FE99860" w:rsidR="00D37670" w:rsidRPr="00752412" w:rsidRDefault="00115689" w:rsidP="00F06E4E">
            <w:pPr>
              <w:tabs>
                <w:tab w:val="left" w:pos="426"/>
                <w:tab w:val="left" w:pos="851"/>
              </w:tabs>
              <w:spacing w:before="120" w:after="120" w:line="280" w:lineRule="exact"/>
              <w:jc w:val="both"/>
              <w:rPr>
                <w:rFonts w:ascii="Verdana" w:hAnsi="Verdana"/>
                <w:sz w:val="18"/>
                <w:szCs w:val="18"/>
                <w:lang w:val="es-ES"/>
              </w:rPr>
            </w:pPr>
            <w:r w:rsidRPr="00115689">
              <w:rPr>
                <w:rFonts w:ascii="Verdana" w:hAnsi="Verdana"/>
                <w:sz w:val="18"/>
                <w:szCs w:val="18"/>
                <w:lang w:val="es-ES" w:bidi="es-ES"/>
              </w:rPr>
              <w:t>Esta parte de la lección está diseñada para presentar a los delegados la importancia de la retroalimentación y las formas en que debe ser presentada. Hay notas del capacitador para ayudar al capacitador, así como información en la sección de notas de las diapositivas. El capacitador puede presentar el concepto de retroalimentación constructiva no como crítica sino como información para mejorar las acciones de uno. Las seis categorías de comentarios efectivos (diapositiva 11) deben discutirse dentro del aula, con el capacitador guiando a los delegados sobre cómo interpretar y poner en práctica cada una de las categorías. Los ejercicios de retroalimentación solo deberían realizarse si hay tiempo y la audiencia se beneficiaría de dicha actividad</w:t>
            </w:r>
            <w:r w:rsidR="00231B45" w:rsidRPr="00752412">
              <w:rPr>
                <w:rFonts w:ascii="Verdana" w:hAnsi="Verdana"/>
                <w:sz w:val="18"/>
                <w:szCs w:val="18"/>
                <w:lang w:val="es-ES"/>
              </w:rPr>
              <w:t xml:space="preserve">. </w:t>
            </w:r>
          </w:p>
        </w:tc>
      </w:tr>
      <w:tr w:rsidR="00391A07" w:rsidRPr="00752412" w14:paraId="376A8FC5" w14:textId="77777777" w:rsidTr="00391A07">
        <w:trPr>
          <w:trHeight w:val="1808"/>
        </w:trPr>
        <w:tc>
          <w:tcPr>
            <w:tcW w:w="1615" w:type="dxa"/>
            <w:vAlign w:val="center"/>
          </w:tcPr>
          <w:p w14:paraId="167363A8" w14:textId="6623FDD8" w:rsidR="00391A07" w:rsidRDefault="00231B45" w:rsidP="00F06E4E">
            <w:pPr>
              <w:spacing w:before="120" w:after="120" w:line="280" w:lineRule="exact"/>
              <w:jc w:val="center"/>
              <w:rPr>
                <w:rFonts w:ascii="Verdana" w:hAnsi="Verdana"/>
                <w:sz w:val="18"/>
                <w:szCs w:val="18"/>
              </w:rPr>
            </w:pPr>
            <w:r>
              <w:rPr>
                <w:rFonts w:ascii="Verdana" w:hAnsi="Verdana"/>
                <w:sz w:val="18"/>
                <w:szCs w:val="18"/>
              </w:rPr>
              <w:t xml:space="preserve">16 </w:t>
            </w:r>
            <w:proofErr w:type="gramStart"/>
            <w:r>
              <w:rPr>
                <w:rFonts w:ascii="Verdana" w:hAnsi="Verdana"/>
                <w:sz w:val="18"/>
                <w:szCs w:val="18"/>
              </w:rPr>
              <w:t>a</w:t>
            </w:r>
            <w:proofErr w:type="gramEnd"/>
            <w:r w:rsidR="00391A07">
              <w:rPr>
                <w:rFonts w:ascii="Verdana" w:hAnsi="Verdana"/>
                <w:sz w:val="18"/>
                <w:szCs w:val="18"/>
              </w:rPr>
              <w:t xml:space="preserve"> 18</w:t>
            </w:r>
          </w:p>
          <w:p w14:paraId="581B49E2" w14:textId="3B787BFD" w:rsidR="00F06E4E" w:rsidRDefault="00231B45" w:rsidP="00F06E4E">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7AC42683" w14:textId="77777777" w:rsidR="00115689" w:rsidRPr="00115689" w:rsidRDefault="00115689" w:rsidP="00115689">
            <w:pPr>
              <w:pStyle w:val="Subttulo"/>
              <w:rPr>
                <w:lang w:val="es-ES" w:bidi="es-ES"/>
              </w:rPr>
            </w:pPr>
            <w:r w:rsidRPr="00115689">
              <w:rPr>
                <w:lang w:val="es-ES" w:bidi="es-ES"/>
              </w:rPr>
              <w:t>Esta sección presenta a los delegados algunas ideas sobre cómo controlar su nerviosismo como capacitadores, especialmente si no tienen experiencia. La mayoría de las sugerencias son de sentido común, sin embargo, es sorprendente la frecuencia con la que los nuevos capacitadores no siguen las pautas básicas. Esta sesión es una oportunidad para abordar el problema y estar preparado.</w:t>
            </w:r>
          </w:p>
          <w:p w14:paraId="5F2C8E35" w14:textId="73E3A87A" w:rsidR="00A12F78" w:rsidRPr="00752412" w:rsidDel="00115689" w:rsidRDefault="00115689" w:rsidP="00F06E4E">
            <w:pPr>
              <w:spacing w:after="120" w:line="280" w:lineRule="exact"/>
              <w:jc w:val="both"/>
              <w:rPr>
                <w:del w:id="14" w:author="Pedro Verdelho" w:date="2019-01-21T18:06:00Z"/>
                <w:rFonts w:ascii="Verdana" w:hAnsi="Verdana"/>
                <w:sz w:val="18"/>
                <w:szCs w:val="18"/>
                <w:lang w:val="es-ES"/>
              </w:rPr>
            </w:pPr>
            <w:r w:rsidRPr="00115689">
              <w:rPr>
                <w:lang w:val="es-ES" w:bidi="es-ES"/>
              </w:rPr>
              <w:t>El capacitador debe analizar esa preparación, tanto mediante un mayor conocimiento y comprensión de la materia, como probando cualquier ejercicio práctico, tanto con anticipación como en el ambiente real del salón de clase, para tranquilizar al capacitador. Repasar la presentación para que comprenda el orden en que debe ejecutarse la presentación y las posibles áreas de preguntas y tangentes. Preparar la sala de clases con anticipación y volver a probar cualquier ejercicio prácticamente si involucra tecnología, debe proporcionar al capacitador la comprensión de posibles dificultades y, por lo tanto, se pueden considerar pasos para evitarlas</w:t>
            </w:r>
            <w:del w:id="15" w:author="Pedro Verdelho" w:date="2019-01-21T18:06:00Z">
              <w:r w:rsidR="00B7579B" w:rsidRPr="00752412" w:rsidDel="00115689">
                <w:rPr>
                  <w:rFonts w:ascii="Verdana" w:hAnsi="Verdana"/>
                  <w:sz w:val="18"/>
                  <w:szCs w:val="18"/>
                  <w:lang w:val="es-ES"/>
                </w:rPr>
                <w:delText>.</w:delText>
              </w:r>
            </w:del>
            <w:r w:rsidR="00B7579B" w:rsidRPr="00752412">
              <w:rPr>
                <w:rFonts w:ascii="Verdana" w:hAnsi="Verdana"/>
                <w:sz w:val="18"/>
                <w:szCs w:val="18"/>
                <w:lang w:val="es-ES"/>
              </w:rPr>
              <w:t xml:space="preserve"> </w:t>
            </w:r>
            <w:del w:id="16" w:author="Pedro Verdelho" w:date="2019-01-21T18:06:00Z">
              <w:r w:rsidR="00B7579B" w:rsidRPr="00752412" w:rsidDel="00115689">
                <w:rPr>
                  <w:rFonts w:ascii="Verdana" w:hAnsi="Verdana"/>
                  <w:sz w:val="18"/>
                  <w:szCs w:val="18"/>
                  <w:lang w:val="es-ES"/>
                </w:rPr>
                <w:delText xml:space="preserve"> </w:delText>
              </w:r>
            </w:del>
          </w:p>
          <w:p w14:paraId="29EE561E" w14:textId="2A3BB712" w:rsidR="00A12F78" w:rsidRPr="00752412" w:rsidRDefault="00A12F78" w:rsidP="00F06E4E">
            <w:pPr>
              <w:spacing w:after="120" w:line="280" w:lineRule="exact"/>
              <w:jc w:val="both"/>
              <w:rPr>
                <w:rFonts w:ascii="Verdana" w:hAnsi="Verdana"/>
                <w:sz w:val="18"/>
                <w:szCs w:val="18"/>
                <w:lang w:val="es-ES"/>
              </w:rPr>
            </w:pPr>
          </w:p>
        </w:tc>
      </w:tr>
      <w:tr w:rsidR="00391A07" w:rsidRPr="00752412" w14:paraId="638EA342" w14:textId="77777777" w:rsidTr="00F06E4E">
        <w:trPr>
          <w:trHeight w:val="1007"/>
        </w:trPr>
        <w:tc>
          <w:tcPr>
            <w:tcW w:w="1615" w:type="dxa"/>
            <w:vAlign w:val="center"/>
          </w:tcPr>
          <w:p w14:paraId="477309A3" w14:textId="48C50007" w:rsidR="00391A07" w:rsidRDefault="000B060E" w:rsidP="00F06E4E">
            <w:pPr>
              <w:spacing w:before="120" w:after="120" w:line="280" w:lineRule="exact"/>
              <w:jc w:val="center"/>
              <w:rPr>
                <w:rFonts w:ascii="Verdana" w:hAnsi="Verdana"/>
                <w:sz w:val="18"/>
                <w:szCs w:val="18"/>
              </w:rPr>
            </w:pPr>
            <w:r>
              <w:rPr>
                <w:rFonts w:ascii="Verdana" w:hAnsi="Verdana"/>
                <w:sz w:val="18"/>
                <w:szCs w:val="18"/>
              </w:rPr>
              <w:lastRenderedPageBreak/>
              <w:t xml:space="preserve">19 a </w:t>
            </w:r>
            <w:r w:rsidR="00391A07">
              <w:rPr>
                <w:rFonts w:ascii="Verdana" w:hAnsi="Verdana"/>
                <w:sz w:val="18"/>
                <w:szCs w:val="18"/>
              </w:rPr>
              <w:t>20</w:t>
            </w:r>
          </w:p>
          <w:p w14:paraId="50ECECDF" w14:textId="123E37AF" w:rsidR="00F06E4E" w:rsidRDefault="000B060E" w:rsidP="00F06E4E">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4FE0D8E8" w14:textId="77777777" w:rsidR="00745FA3" w:rsidRPr="00745FA3" w:rsidRDefault="00745FA3" w:rsidP="00745FA3">
            <w:pPr>
              <w:tabs>
                <w:tab w:val="left" w:pos="426"/>
                <w:tab w:val="left" w:pos="851"/>
              </w:tabs>
              <w:spacing w:before="120" w:after="120" w:line="280" w:lineRule="exact"/>
              <w:jc w:val="both"/>
              <w:rPr>
                <w:rFonts w:ascii="Verdana" w:eastAsia="Calibri" w:hAnsi="Verdana" w:cs="Arial"/>
                <w:sz w:val="18"/>
                <w:szCs w:val="18"/>
                <w:lang w:val="es-ES" w:eastAsia="es-ES" w:bidi="es-ES"/>
              </w:rPr>
            </w:pPr>
            <w:r w:rsidRPr="00745FA3">
              <w:rPr>
                <w:rFonts w:ascii="Verdana" w:eastAsia="Calibri" w:hAnsi="Verdana" w:cs="Arial"/>
                <w:sz w:val="18"/>
                <w:szCs w:val="22"/>
                <w:lang w:val="es-ES" w:eastAsia="es-ES" w:bidi="es-ES"/>
              </w:rPr>
              <w:t>El capacitador ahora debe recapitular los objetivos de la sesión y asegurarse de que los delegados puedan:</w:t>
            </w:r>
          </w:p>
          <w:p w14:paraId="7FEE1CEF" w14:textId="77777777" w:rsidR="00745FA3" w:rsidRPr="00745FA3" w:rsidRDefault="00745FA3" w:rsidP="00745FA3">
            <w:pPr>
              <w:numPr>
                <w:ilvl w:val="0"/>
                <w:numId w:val="11"/>
              </w:numPr>
              <w:spacing w:before="120" w:after="120" w:line="280" w:lineRule="exact"/>
              <w:ind w:left="333"/>
              <w:contextualSpacing/>
              <w:jc w:val="both"/>
              <w:rPr>
                <w:rFonts w:ascii="Verdana" w:eastAsia="Calibri" w:hAnsi="Verdana" w:cs="Arial"/>
                <w:sz w:val="18"/>
                <w:szCs w:val="18"/>
                <w:lang w:val="es-ES" w:eastAsia="es-ES" w:bidi="es-ES"/>
              </w:rPr>
            </w:pPr>
            <w:r w:rsidRPr="00745FA3">
              <w:rPr>
                <w:rFonts w:ascii="Verdana" w:eastAsia="Calibri" w:hAnsi="Verdana" w:cs="Arial"/>
                <w:sz w:val="18"/>
                <w:szCs w:val="22"/>
                <w:lang w:val="es-ES" w:eastAsia="es-ES" w:bidi="es-ES"/>
              </w:rPr>
              <w:t>Identificar las características de una buena (y pobre) presentación de formación</w:t>
            </w:r>
          </w:p>
          <w:p w14:paraId="6CD9092A" w14:textId="77777777" w:rsidR="00745FA3" w:rsidRPr="00745FA3" w:rsidRDefault="00745FA3" w:rsidP="00745FA3">
            <w:pPr>
              <w:numPr>
                <w:ilvl w:val="0"/>
                <w:numId w:val="11"/>
              </w:numPr>
              <w:spacing w:before="120" w:after="120" w:line="280" w:lineRule="exact"/>
              <w:ind w:left="333"/>
              <w:contextualSpacing/>
              <w:jc w:val="both"/>
              <w:rPr>
                <w:rFonts w:ascii="Verdana" w:eastAsia="Calibri" w:hAnsi="Verdana" w:cs="Arial"/>
                <w:sz w:val="18"/>
                <w:szCs w:val="18"/>
                <w:lang w:val="es-ES" w:eastAsia="es-ES" w:bidi="es-ES"/>
              </w:rPr>
            </w:pPr>
            <w:r w:rsidRPr="00745FA3">
              <w:rPr>
                <w:rFonts w:ascii="Verdana" w:eastAsia="Calibri" w:hAnsi="Verdana" w:cs="Arial"/>
                <w:sz w:val="18"/>
                <w:szCs w:val="22"/>
                <w:lang w:val="es-ES" w:eastAsia="es-ES" w:bidi="es-ES"/>
              </w:rPr>
              <w:t>Explicar el propósito y el valor de la retroalimentación</w:t>
            </w:r>
          </w:p>
          <w:p w14:paraId="5D417256" w14:textId="77777777" w:rsidR="00745FA3" w:rsidRPr="00745FA3" w:rsidRDefault="00745FA3" w:rsidP="00745FA3">
            <w:pPr>
              <w:numPr>
                <w:ilvl w:val="0"/>
                <w:numId w:val="11"/>
              </w:numPr>
              <w:spacing w:before="120" w:after="120" w:line="280" w:lineRule="exact"/>
              <w:ind w:left="333"/>
              <w:contextualSpacing/>
              <w:jc w:val="both"/>
              <w:rPr>
                <w:rFonts w:ascii="Verdana" w:eastAsia="Calibri" w:hAnsi="Verdana" w:cs="Arial"/>
                <w:sz w:val="18"/>
                <w:szCs w:val="18"/>
                <w:lang w:val="es-ES" w:eastAsia="es-ES" w:bidi="es-ES"/>
              </w:rPr>
            </w:pPr>
            <w:r w:rsidRPr="00745FA3">
              <w:rPr>
                <w:rFonts w:ascii="Verdana" w:eastAsia="Calibri" w:hAnsi="Verdana" w:cs="Arial"/>
                <w:sz w:val="18"/>
                <w:szCs w:val="22"/>
                <w:lang w:val="es-ES" w:eastAsia="es-ES" w:bidi="es-ES"/>
              </w:rPr>
              <w:t>Aplicar métodos para controlar su nerviosismo</w:t>
            </w:r>
          </w:p>
          <w:p w14:paraId="3BB5F10B" w14:textId="5FAF6F75" w:rsidR="00F06081" w:rsidRPr="00752412" w:rsidRDefault="00745FA3" w:rsidP="00F06081">
            <w:pPr>
              <w:spacing w:before="120" w:after="120" w:line="280" w:lineRule="exact"/>
              <w:rPr>
                <w:rFonts w:ascii="Verdana" w:hAnsi="Verdana"/>
                <w:sz w:val="18"/>
                <w:szCs w:val="18"/>
                <w:lang w:val="es-ES"/>
              </w:rPr>
            </w:pPr>
            <w:r w:rsidRPr="00745FA3">
              <w:rPr>
                <w:rFonts w:ascii="Verdana" w:eastAsia="Calibri" w:hAnsi="Verdana" w:cs="Arial"/>
                <w:sz w:val="18"/>
                <w:szCs w:val="22"/>
                <w:lang w:val="es-ES" w:eastAsia="es-ES" w:bidi="es-ES"/>
              </w:rPr>
              <w:t>Estas preguntas deben ser utilizadas por los capacitadores para abordar cualquier problema final planteado por la clase y también para presentar cualquier área que el capacitador crea que debe enfatizarse antes de finalizar la sesión.</w:t>
            </w:r>
            <w:del w:id="17" w:author="Pedro Verdelho" w:date="2019-01-21T18:10:00Z">
              <w:r w:rsidR="00820AE1" w:rsidRPr="00752412" w:rsidDel="00745FA3">
                <w:rPr>
                  <w:rFonts w:ascii="Verdana" w:hAnsi="Verdana"/>
                  <w:sz w:val="18"/>
                  <w:szCs w:val="18"/>
                  <w:lang w:val="es-ES"/>
                </w:rPr>
                <w:delText>.</w:delText>
              </w:r>
            </w:del>
          </w:p>
          <w:p w14:paraId="2C480FB0" w14:textId="4B1C4442" w:rsidR="000B060E" w:rsidRPr="00752412" w:rsidRDefault="000B060E" w:rsidP="00F06E4E">
            <w:pPr>
              <w:spacing w:before="120" w:after="120" w:line="280" w:lineRule="exact"/>
              <w:rPr>
                <w:lang w:val="es-ES"/>
              </w:rPr>
            </w:pPr>
          </w:p>
        </w:tc>
      </w:tr>
      <w:tr w:rsidR="00CB3026" w:rsidRPr="00752412" w14:paraId="2ECF09B7" w14:textId="77777777" w:rsidTr="00391A07">
        <w:trPr>
          <w:trHeight w:val="1880"/>
        </w:trPr>
        <w:tc>
          <w:tcPr>
            <w:tcW w:w="9010" w:type="dxa"/>
            <w:gridSpan w:val="3"/>
            <w:vAlign w:val="center"/>
          </w:tcPr>
          <w:p w14:paraId="55ED1F4B" w14:textId="47F6015D" w:rsidR="00CB3026" w:rsidRPr="00752412" w:rsidRDefault="00820AE1" w:rsidP="00CB3026">
            <w:pPr>
              <w:spacing w:before="120" w:after="120" w:line="280" w:lineRule="exact"/>
              <w:rPr>
                <w:rFonts w:ascii="Verdana" w:hAnsi="Verdana"/>
                <w:b/>
                <w:sz w:val="22"/>
                <w:szCs w:val="22"/>
                <w:lang w:val="es-ES"/>
              </w:rPr>
            </w:pPr>
            <w:r w:rsidRPr="00752412">
              <w:rPr>
                <w:rFonts w:ascii="Verdana" w:hAnsi="Verdana"/>
                <w:b/>
                <w:sz w:val="22"/>
                <w:szCs w:val="22"/>
                <w:lang w:val="es-ES"/>
              </w:rPr>
              <w:t>Ejercicios Prácticos</w:t>
            </w:r>
          </w:p>
          <w:p w14:paraId="4B5D3C83" w14:textId="613E6316" w:rsidR="00820AE1" w:rsidRPr="00752412" w:rsidRDefault="00745FA3" w:rsidP="00F95B0F">
            <w:pPr>
              <w:spacing w:before="120" w:after="120" w:line="280" w:lineRule="exact"/>
              <w:jc w:val="both"/>
              <w:rPr>
                <w:rFonts w:ascii="Verdana" w:hAnsi="Verdana"/>
                <w:sz w:val="18"/>
                <w:szCs w:val="18"/>
                <w:lang w:val="es-ES"/>
              </w:rPr>
            </w:pPr>
            <w:r w:rsidRPr="00745FA3">
              <w:rPr>
                <w:rFonts w:ascii="Verdana" w:eastAsia="Calibri" w:hAnsi="Verdana" w:cs="Arial"/>
                <w:sz w:val="18"/>
                <w:szCs w:val="22"/>
                <w:lang w:val="es-ES" w:eastAsia="es-ES" w:bidi="es-ES"/>
              </w:rPr>
              <w:t>Hay dos ejercicios prácticos en esta sesión (diapositivas 4-5) diseñados para estimular puntos de vista individuales y luego colectivos sobre lo que hace a un ponente bueno (o malo). Las diapositivas 12-14 tratan de juegos de roles que proporcionan comentarios negativos pero constructivos a un miembro del equipo. Consulte la sección de orientación del capacitador anterior sobre los ejercicios de retroalimentación.</w:t>
            </w:r>
            <w:del w:id="18" w:author="Pedro Verdelho" w:date="2019-01-21T18:10:00Z">
              <w:r w:rsidR="00820AE1" w:rsidRPr="00752412" w:rsidDel="00745FA3">
                <w:rPr>
                  <w:rFonts w:ascii="Verdana" w:hAnsi="Verdana"/>
                  <w:sz w:val="18"/>
                  <w:szCs w:val="18"/>
                  <w:lang w:val="es-ES"/>
                </w:rPr>
                <w:delText>.</w:delText>
              </w:r>
            </w:del>
            <w:r w:rsidR="00820AE1" w:rsidRPr="00752412">
              <w:rPr>
                <w:rFonts w:ascii="Verdana" w:hAnsi="Verdana"/>
                <w:sz w:val="18"/>
                <w:szCs w:val="18"/>
                <w:lang w:val="es-ES"/>
              </w:rPr>
              <w:t xml:space="preserve"> </w:t>
            </w:r>
          </w:p>
          <w:p w14:paraId="04D65D89" w14:textId="1C3CA791" w:rsidR="00820AE1" w:rsidRPr="00752412" w:rsidRDefault="00820AE1" w:rsidP="00391A07">
            <w:pPr>
              <w:spacing w:before="120" w:after="120" w:line="280" w:lineRule="exact"/>
              <w:rPr>
                <w:rFonts w:ascii="Verdana" w:hAnsi="Verdana"/>
                <w:sz w:val="18"/>
                <w:szCs w:val="18"/>
                <w:lang w:val="es-ES"/>
              </w:rPr>
            </w:pPr>
          </w:p>
        </w:tc>
      </w:tr>
      <w:tr w:rsidR="00CB3026" w:rsidRPr="00752412" w14:paraId="603967A2" w14:textId="77777777" w:rsidTr="00801300">
        <w:tc>
          <w:tcPr>
            <w:tcW w:w="9010" w:type="dxa"/>
            <w:gridSpan w:val="3"/>
            <w:vAlign w:val="center"/>
          </w:tcPr>
          <w:p w14:paraId="57B48D1E" w14:textId="1BD46677" w:rsidR="00CB3026" w:rsidRPr="00752412" w:rsidRDefault="00820AE1" w:rsidP="00CB3026">
            <w:pPr>
              <w:spacing w:before="120" w:after="120" w:line="280" w:lineRule="exact"/>
              <w:rPr>
                <w:rFonts w:ascii="Verdana" w:hAnsi="Verdana"/>
                <w:b/>
                <w:sz w:val="22"/>
                <w:szCs w:val="22"/>
                <w:lang w:val="es-ES"/>
              </w:rPr>
            </w:pPr>
            <w:del w:id="19" w:author="Pedro Verdelho" w:date="2019-01-21T18:10:00Z">
              <w:r w:rsidRPr="00752412" w:rsidDel="00745FA3">
                <w:rPr>
                  <w:rFonts w:ascii="Verdana" w:hAnsi="Verdana"/>
                  <w:b/>
                  <w:sz w:val="22"/>
                  <w:szCs w:val="22"/>
                  <w:lang w:val="es-ES"/>
                </w:rPr>
                <w:delText>Evaluación/</w:delText>
              </w:r>
            </w:del>
            <w:r w:rsidRPr="00752412">
              <w:rPr>
                <w:rFonts w:ascii="Verdana" w:hAnsi="Verdana"/>
                <w:b/>
                <w:sz w:val="22"/>
                <w:szCs w:val="22"/>
                <w:lang w:val="es-ES"/>
              </w:rPr>
              <w:t>Verificación de Conocimiento</w:t>
            </w:r>
            <w:ins w:id="20" w:author="Pedro Verdelho" w:date="2019-01-21T18:10:00Z">
              <w:r w:rsidR="00745FA3">
                <w:rPr>
                  <w:rFonts w:ascii="Verdana" w:hAnsi="Verdana"/>
                  <w:b/>
                  <w:sz w:val="22"/>
                  <w:szCs w:val="22"/>
                  <w:lang w:val="es-ES"/>
                </w:rPr>
                <w:t>s</w:t>
              </w:r>
            </w:ins>
          </w:p>
          <w:p w14:paraId="5EA8C8F5" w14:textId="37CBA9B6" w:rsidR="00820AE1" w:rsidRPr="00752412" w:rsidRDefault="00820AE1" w:rsidP="00CB3026">
            <w:pPr>
              <w:spacing w:before="120" w:after="120" w:line="280" w:lineRule="exact"/>
              <w:rPr>
                <w:rFonts w:ascii="Verdana" w:hAnsi="Verdana"/>
                <w:sz w:val="18"/>
                <w:szCs w:val="18"/>
                <w:lang w:val="es-ES"/>
              </w:rPr>
            </w:pPr>
            <w:r w:rsidRPr="00752412">
              <w:rPr>
                <w:rFonts w:ascii="Verdana" w:hAnsi="Verdana"/>
                <w:sz w:val="18"/>
                <w:szCs w:val="18"/>
                <w:lang w:val="es-ES"/>
              </w:rPr>
              <w:t xml:space="preserve">No hay una evaluación formal para esta lección.  El capacitador debe verificar el conocimiento y la comprensión </w:t>
            </w:r>
            <w:bookmarkStart w:id="21" w:name="_GoBack"/>
            <w:r w:rsidRPr="00752412">
              <w:rPr>
                <w:rFonts w:ascii="Verdana" w:hAnsi="Verdana"/>
                <w:sz w:val="18"/>
                <w:szCs w:val="18"/>
                <w:lang w:val="es-ES"/>
              </w:rPr>
              <w:t xml:space="preserve">formulando </w:t>
            </w:r>
            <w:bookmarkEnd w:id="21"/>
            <w:r w:rsidRPr="00752412">
              <w:rPr>
                <w:rFonts w:ascii="Verdana" w:hAnsi="Verdana"/>
                <w:sz w:val="18"/>
                <w:szCs w:val="18"/>
                <w:lang w:val="es-ES"/>
              </w:rPr>
              <w:t>las pr</w:t>
            </w:r>
            <w:r w:rsidR="007F1AE6" w:rsidRPr="00752412">
              <w:rPr>
                <w:rFonts w:ascii="Verdana" w:hAnsi="Verdana"/>
                <w:sz w:val="18"/>
                <w:szCs w:val="18"/>
                <w:lang w:val="es-ES"/>
              </w:rPr>
              <w:t>eguntas relevantes durante cada sesión.</w:t>
            </w:r>
          </w:p>
          <w:p w14:paraId="4496975B" w14:textId="55914CF2" w:rsidR="00820AE1" w:rsidRPr="00752412" w:rsidRDefault="00820AE1" w:rsidP="00CB3026">
            <w:pPr>
              <w:spacing w:before="120" w:after="120" w:line="280" w:lineRule="exact"/>
              <w:rPr>
                <w:rFonts w:ascii="Verdana" w:hAnsi="Verdana"/>
                <w:sz w:val="18"/>
                <w:szCs w:val="18"/>
                <w:lang w:val="es-ES"/>
              </w:rPr>
            </w:pPr>
          </w:p>
        </w:tc>
      </w:tr>
    </w:tbl>
    <w:p w14:paraId="15498912" w14:textId="77777777" w:rsidR="00D82C18" w:rsidRPr="00752412" w:rsidRDefault="00D82C18">
      <w:pPr>
        <w:rPr>
          <w:rFonts w:ascii="Verdana" w:hAnsi="Verdana"/>
          <w:lang w:val="es-ES"/>
        </w:rPr>
      </w:pPr>
    </w:p>
    <w:sectPr w:rsidR="00D82C18" w:rsidRPr="00752412"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6CA3"/>
    <w:multiLevelType w:val="hybridMultilevel"/>
    <w:tmpl w:val="EFDC4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A0A2E6F"/>
    <w:multiLevelType w:val="hybridMultilevel"/>
    <w:tmpl w:val="447E1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5"/>
  </w:num>
  <w:num w:numId="6">
    <w:abstractNumId w:val="12"/>
  </w:num>
  <w:num w:numId="7">
    <w:abstractNumId w:val="1"/>
  </w:num>
  <w:num w:numId="8">
    <w:abstractNumId w:val="10"/>
  </w:num>
  <w:num w:numId="9">
    <w:abstractNumId w:val="8"/>
  </w:num>
  <w:num w:numId="10">
    <w:abstractNumId w:val="7"/>
  </w:num>
  <w:num w:numId="11">
    <w:abstractNumId w:val="3"/>
  </w:num>
  <w:num w:numId="12">
    <w:abstractNumId w:val="0"/>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67"/>
  <w:doNotDisplayPageBoundaries/>
  <w:hideSpellingErrors/>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A4A0B"/>
    <w:rsid w:val="000B060E"/>
    <w:rsid w:val="000D7133"/>
    <w:rsid w:val="00115689"/>
    <w:rsid w:val="00130E07"/>
    <w:rsid w:val="001A5505"/>
    <w:rsid w:val="00231B45"/>
    <w:rsid w:val="00271010"/>
    <w:rsid w:val="00271538"/>
    <w:rsid w:val="002E51D9"/>
    <w:rsid w:val="00310E4E"/>
    <w:rsid w:val="003630ED"/>
    <w:rsid w:val="00391A07"/>
    <w:rsid w:val="00521A0A"/>
    <w:rsid w:val="005703B7"/>
    <w:rsid w:val="005A4E47"/>
    <w:rsid w:val="006A1073"/>
    <w:rsid w:val="007026FF"/>
    <w:rsid w:val="00712935"/>
    <w:rsid w:val="00745FA3"/>
    <w:rsid w:val="00752412"/>
    <w:rsid w:val="00794C08"/>
    <w:rsid w:val="007A5C31"/>
    <w:rsid w:val="007F1AE6"/>
    <w:rsid w:val="00820AE1"/>
    <w:rsid w:val="008E3FE7"/>
    <w:rsid w:val="00924A20"/>
    <w:rsid w:val="009F03FD"/>
    <w:rsid w:val="00A03CF0"/>
    <w:rsid w:val="00A12F78"/>
    <w:rsid w:val="00A4110D"/>
    <w:rsid w:val="00A734A5"/>
    <w:rsid w:val="00A77C86"/>
    <w:rsid w:val="00B7579B"/>
    <w:rsid w:val="00C541A2"/>
    <w:rsid w:val="00CB02C4"/>
    <w:rsid w:val="00CB3026"/>
    <w:rsid w:val="00D24E22"/>
    <w:rsid w:val="00D37670"/>
    <w:rsid w:val="00D82C18"/>
    <w:rsid w:val="00E13BE7"/>
    <w:rsid w:val="00E24688"/>
    <w:rsid w:val="00E7344B"/>
    <w:rsid w:val="00E95703"/>
    <w:rsid w:val="00EB57DB"/>
    <w:rsid w:val="00F06081"/>
    <w:rsid w:val="00F06E4E"/>
    <w:rsid w:val="00F62A15"/>
    <w:rsid w:val="00F66906"/>
    <w:rsid w:val="00F95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rsid w:val="00130E07"/>
    <w:pPr>
      <w:spacing w:before="100" w:beforeAutospacing="1" w:after="100" w:afterAutospacing="1" w:line="260" w:lineRule="atLeast"/>
      <w:jc w:val="both"/>
    </w:pPr>
    <w:rPr>
      <w:rFonts w:ascii="Times New Roman" w:eastAsia="Calibri" w:hAnsi="Times New Roman" w:cs="Times New Roman"/>
    </w:rPr>
  </w:style>
  <w:style w:type="paragraph" w:styleId="Cabealho">
    <w:name w:val="header"/>
    <w:basedOn w:val="Normal"/>
    <w:link w:val="CabealhoCarter"/>
    <w:rsid w:val="00A77C86"/>
    <w:pPr>
      <w:tabs>
        <w:tab w:val="center" w:pos="4536"/>
        <w:tab w:val="right" w:pos="9072"/>
      </w:tabs>
      <w:spacing w:line="260" w:lineRule="atLeast"/>
      <w:jc w:val="both"/>
    </w:pPr>
    <w:rPr>
      <w:rFonts w:ascii="Calibri" w:eastAsia="Calibri" w:hAnsi="Calibri" w:cs="Times New Roman"/>
      <w:sz w:val="20"/>
      <w:szCs w:val="20"/>
      <w:lang w:val="x-none" w:eastAsia="x-none"/>
    </w:rPr>
  </w:style>
  <w:style w:type="character" w:customStyle="1" w:styleId="CabealhoCarter">
    <w:name w:val="Cabeçalho Caráter"/>
    <w:basedOn w:val="Tipodeletrapredefinidodopargrafo"/>
    <w:link w:val="Cabealho"/>
    <w:rsid w:val="00A77C86"/>
    <w:rPr>
      <w:rFonts w:ascii="Calibri" w:eastAsia="Calibri" w:hAnsi="Calibri" w:cs="Times New Roman"/>
      <w:sz w:val="20"/>
      <w:szCs w:val="20"/>
      <w:lang w:val="x-none" w:eastAsia="x-none"/>
    </w:rPr>
  </w:style>
  <w:style w:type="paragraph" w:customStyle="1" w:styleId="Bulletpoints">
    <w:name w:val="Bullet points"/>
    <w:basedOn w:val="Normal"/>
    <w:rsid w:val="00A77C86"/>
    <w:pPr>
      <w:numPr>
        <w:numId w:val="9"/>
      </w:numPr>
      <w:spacing w:after="120" w:line="260" w:lineRule="exact"/>
      <w:jc w:val="both"/>
    </w:pPr>
    <w:rPr>
      <w:rFonts w:ascii="Times" w:eastAsia="Calibri" w:hAnsi="Times" w:cs="Times New Roman"/>
      <w:color w:val="000000"/>
      <w:sz w:val="18"/>
      <w:szCs w:val="20"/>
      <w:lang w:val="x-none" w:eastAsia="de-DE"/>
    </w:rPr>
  </w:style>
  <w:style w:type="paragraph" w:styleId="Rodap">
    <w:name w:val="footer"/>
    <w:aliases w:val="Char"/>
    <w:basedOn w:val="Normal"/>
    <w:link w:val="RodapCarter"/>
    <w:rsid w:val="00F06E4E"/>
    <w:pPr>
      <w:tabs>
        <w:tab w:val="center" w:pos="4536"/>
        <w:tab w:val="right" w:pos="9072"/>
      </w:tabs>
      <w:spacing w:line="260" w:lineRule="atLeast"/>
      <w:jc w:val="both"/>
    </w:pPr>
    <w:rPr>
      <w:rFonts w:ascii="Calibri" w:eastAsia="Calibri" w:hAnsi="Calibri" w:cs="Times New Roman"/>
      <w:sz w:val="20"/>
      <w:szCs w:val="20"/>
      <w:lang w:val="x-none" w:eastAsia="x-none"/>
    </w:rPr>
  </w:style>
  <w:style w:type="character" w:customStyle="1" w:styleId="RodapCarter">
    <w:name w:val="Rodapé Caráter"/>
    <w:aliases w:val="Char Caráter"/>
    <w:basedOn w:val="Tipodeletrapredefinidodopargrafo"/>
    <w:link w:val="Rodap"/>
    <w:rsid w:val="00F06E4E"/>
    <w:rPr>
      <w:rFonts w:ascii="Calibri" w:eastAsia="Calibri" w:hAnsi="Calibri" w:cs="Times New Roman"/>
      <w:sz w:val="20"/>
      <w:szCs w:val="20"/>
      <w:lang w:val="x-none" w:eastAsia="x-none"/>
    </w:rPr>
  </w:style>
  <w:style w:type="paragraph" w:styleId="Textodebalo">
    <w:name w:val="Balloon Text"/>
    <w:basedOn w:val="Normal"/>
    <w:link w:val="TextodebaloCarter"/>
    <w:uiPriority w:val="99"/>
    <w:semiHidden/>
    <w:unhideWhenUsed/>
    <w:rsid w:val="006A1073"/>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6A10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1016</Words>
  <Characters>5490</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3</cp:revision>
  <dcterms:created xsi:type="dcterms:W3CDTF">2018-09-19T22:35:00Z</dcterms:created>
  <dcterms:modified xsi:type="dcterms:W3CDTF">2019-01-21T18:11:00Z</dcterms:modified>
</cp:coreProperties>
</file>